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ECFAB" w14:textId="48CD5FB4" w:rsidR="00D012EF" w:rsidRDefault="00D012EF" w:rsidP="00D012EF">
      <w:pPr>
        <w:jc w:val="right"/>
        <w:rPr>
          <w:rFonts w:cstheme="majorHAnsi"/>
          <w:lang w:val="en-US"/>
        </w:rPr>
      </w:pPr>
      <w:bookmarkStart w:id="0" w:name="_ptwo4gsrvt13" w:colFirst="0" w:colLast="0"/>
      <w:bookmarkEnd w:id="0"/>
      <w:r>
        <w:rPr>
          <w:noProof/>
        </w:rPr>
        <w:drawing>
          <wp:inline distT="0" distB="0" distL="0" distR="0" wp14:anchorId="63D90561" wp14:editId="1416C698">
            <wp:extent cx="1547813" cy="642938"/>
            <wp:effectExtent l="0" t="0" r="0" b="5080"/>
            <wp:docPr id="1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547813" cy="642938"/>
                    </a:xfrm>
                    <a:prstGeom prst="rect">
                      <a:avLst/>
                    </a:prstGeom>
                    <a:ln/>
                  </pic:spPr>
                </pic:pic>
              </a:graphicData>
            </a:graphic>
          </wp:inline>
        </w:drawing>
      </w:r>
    </w:p>
    <w:p w14:paraId="09DD55DC" w14:textId="0B3387C1" w:rsidR="00D012EF" w:rsidRDefault="00D012EF" w:rsidP="00D012EF">
      <w:pPr>
        <w:rPr>
          <w:lang w:val="en-US"/>
        </w:rPr>
      </w:pPr>
    </w:p>
    <w:p w14:paraId="52EBBEBE" w14:textId="390171BD" w:rsidR="00D012EF" w:rsidRDefault="00D012EF" w:rsidP="00D012EF">
      <w:pPr>
        <w:rPr>
          <w:lang w:val="en-US"/>
        </w:rPr>
      </w:pPr>
    </w:p>
    <w:p w14:paraId="07753D06" w14:textId="37B2CF18" w:rsidR="00D012EF" w:rsidRDefault="00D012EF" w:rsidP="00D012EF">
      <w:pPr>
        <w:rPr>
          <w:lang w:val="en-US"/>
        </w:rPr>
      </w:pPr>
    </w:p>
    <w:p w14:paraId="61BFA33C" w14:textId="0FE614A2" w:rsidR="00D012EF" w:rsidRDefault="00D012EF" w:rsidP="00D012EF">
      <w:pPr>
        <w:rPr>
          <w:lang w:val="en-US"/>
        </w:rPr>
      </w:pPr>
    </w:p>
    <w:p w14:paraId="08B24A8B" w14:textId="3AE2791C" w:rsidR="00D012EF" w:rsidRDefault="00D012EF" w:rsidP="00D012EF">
      <w:pPr>
        <w:rPr>
          <w:lang w:val="en-US"/>
        </w:rPr>
      </w:pPr>
    </w:p>
    <w:p w14:paraId="1D4CED02" w14:textId="2B2D244B" w:rsidR="00D012EF" w:rsidRDefault="00D012EF" w:rsidP="00D012EF">
      <w:pPr>
        <w:rPr>
          <w:lang w:val="en-US"/>
        </w:rPr>
      </w:pPr>
    </w:p>
    <w:p w14:paraId="7DD61E6B" w14:textId="1A59F286" w:rsidR="00D012EF" w:rsidRDefault="00D012EF" w:rsidP="00D012EF">
      <w:pPr>
        <w:spacing w:before="60" w:after="60"/>
        <w:rPr>
          <w:lang w:val="en-US"/>
        </w:rPr>
      </w:pPr>
    </w:p>
    <w:p w14:paraId="07B9B7B4" w14:textId="7AC930A1" w:rsidR="00D012EF" w:rsidRDefault="00D012EF" w:rsidP="00D012EF">
      <w:pPr>
        <w:spacing w:before="60" w:after="60"/>
        <w:rPr>
          <w:lang w:val="en-US"/>
        </w:rPr>
      </w:pPr>
    </w:p>
    <w:p w14:paraId="135B9231" w14:textId="3B042576" w:rsidR="00D012EF" w:rsidRDefault="00D012EF" w:rsidP="00D012EF">
      <w:pPr>
        <w:spacing w:before="60" w:after="60"/>
        <w:rPr>
          <w:lang w:val="en-US"/>
        </w:rPr>
      </w:pPr>
    </w:p>
    <w:p w14:paraId="291DFA88" w14:textId="2B74F019" w:rsidR="00D012EF" w:rsidRPr="00D012EF" w:rsidRDefault="00D012EF" w:rsidP="00D012EF">
      <w:pPr>
        <w:spacing w:before="60" w:after="60"/>
        <w:jc w:val="right"/>
        <w:rPr>
          <w:lang w:val="en-US"/>
        </w:rPr>
      </w:pPr>
      <w:r>
        <w:rPr>
          <w:lang w:val="en-US"/>
        </w:rPr>
        <w:t>DEVS WebViewer Tutorial</w:t>
      </w:r>
    </w:p>
    <w:p w14:paraId="603C0F28" w14:textId="77777777" w:rsidR="00D012EF" w:rsidRDefault="00D012EF" w:rsidP="00D012EF">
      <w:pPr>
        <w:spacing w:before="60" w:after="60"/>
        <w:jc w:val="right"/>
        <w:rPr>
          <w:rFonts w:cstheme="majorHAnsi"/>
          <w:lang w:val="en-US"/>
        </w:rPr>
      </w:pPr>
      <w:r>
        <w:rPr>
          <w:rFonts w:cstheme="majorHAnsi"/>
          <w:lang w:val="en-US"/>
        </w:rPr>
        <w:t>Version 1.0</w:t>
      </w:r>
    </w:p>
    <w:p w14:paraId="557A7EF5" w14:textId="1CEA7956" w:rsidR="00D012EF" w:rsidRPr="003742C4" w:rsidRDefault="003742C4" w:rsidP="00D012EF">
      <w:pPr>
        <w:spacing w:before="60" w:after="60"/>
        <w:jc w:val="right"/>
        <w:rPr>
          <w:rFonts w:cstheme="majorHAnsi"/>
          <w:b/>
          <w:bCs/>
          <w:lang w:val="en-US"/>
        </w:rPr>
      </w:pPr>
      <w:r w:rsidRPr="003742C4">
        <w:rPr>
          <w:rFonts w:cstheme="majorHAnsi"/>
          <w:b/>
          <w:bCs/>
          <w:lang w:val="en-US"/>
        </w:rPr>
        <w:t>DRAFT</w:t>
      </w:r>
    </w:p>
    <w:p w14:paraId="66BE62C2" w14:textId="77777777" w:rsidR="00D012EF" w:rsidRDefault="00D012EF" w:rsidP="00D012EF">
      <w:pPr>
        <w:spacing w:before="60" w:after="60"/>
        <w:jc w:val="right"/>
        <w:rPr>
          <w:rFonts w:cstheme="majorHAnsi"/>
          <w:lang w:val="en-US"/>
        </w:rPr>
      </w:pPr>
    </w:p>
    <w:p w14:paraId="0D443FAA" w14:textId="77777777" w:rsidR="00D012EF" w:rsidRDefault="00D012EF" w:rsidP="00D012EF">
      <w:pPr>
        <w:spacing w:before="60" w:after="60"/>
        <w:jc w:val="right"/>
        <w:rPr>
          <w:rFonts w:cstheme="majorHAnsi"/>
          <w:lang w:val="en-US"/>
        </w:rPr>
      </w:pPr>
    </w:p>
    <w:p w14:paraId="73EAFABD" w14:textId="77777777" w:rsidR="00D012EF" w:rsidRDefault="00D012EF" w:rsidP="00D012EF">
      <w:pPr>
        <w:spacing w:before="60" w:after="60"/>
        <w:jc w:val="right"/>
        <w:rPr>
          <w:rFonts w:cstheme="majorHAnsi"/>
          <w:lang w:val="en-US"/>
        </w:rPr>
      </w:pPr>
    </w:p>
    <w:p w14:paraId="1C70666F" w14:textId="77777777" w:rsidR="00D012EF" w:rsidRDefault="00D012EF" w:rsidP="00D012EF">
      <w:pPr>
        <w:spacing w:before="60" w:after="60"/>
        <w:jc w:val="right"/>
        <w:rPr>
          <w:rFonts w:cstheme="majorHAnsi"/>
          <w:lang w:val="en-US"/>
        </w:rPr>
      </w:pPr>
    </w:p>
    <w:p w14:paraId="3D46AFDF" w14:textId="77777777" w:rsidR="00D012EF" w:rsidRDefault="00D012EF" w:rsidP="00D012EF">
      <w:pPr>
        <w:spacing w:before="60" w:after="60"/>
        <w:jc w:val="right"/>
        <w:rPr>
          <w:rFonts w:cstheme="majorHAnsi"/>
          <w:lang w:val="en-US"/>
        </w:rPr>
      </w:pPr>
    </w:p>
    <w:p w14:paraId="361FB3DC" w14:textId="77777777" w:rsidR="00D012EF" w:rsidRDefault="00D012EF" w:rsidP="00D012EF">
      <w:pPr>
        <w:spacing w:before="60" w:after="60"/>
        <w:jc w:val="right"/>
        <w:rPr>
          <w:rFonts w:cstheme="majorHAnsi"/>
          <w:lang w:val="en-US"/>
        </w:rPr>
      </w:pPr>
    </w:p>
    <w:p w14:paraId="38E87925" w14:textId="77777777" w:rsidR="00D012EF" w:rsidRDefault="00D012EF" w:rsidP="00D012EF">
      <w:pPr>
        <w:spacing w:before="60" w:after="60"/>
        <w:jc w:val="right"/>
        <w:rPr>
          <w:rFonts w:cstheme="majorHAnsi"/>
          <w:lang w:val="en-US"/>
        </w:rPr>
      </w:pPr>
    </w:p>
    <w:p w14:paraId="4169DBCC" w14:textId="77777777" w:rsidR="00D012EF" w:rsidRDefault="00D012EF" w:rsidP="00D012EF">
      <w:pPr>
        <w:spacing w:before="60" w:after="60"/>
        <w:jc w:val="right"/>
        <w:rPr>
          <w:rFonts w:cstheme="majorHAnsi"/>
          <w:lang w:val="en-US"/>
        </w:rPr>
      </w:pPr>
    </w:p>
    <w:p w14:paraId="5149691B" w14:textId="77777777" w:rsidR="00D012EF" w:rsidRDefault="00D012EF" w:rsidP="00D012EF">
      <w:pPr>
        <w:spacing w:before="60" w:after="60"/>
        <w:jc w:val="right"/>
        <w:rPr>
          <w:rFonts w:cstheme="majorHAnsi"/>
          <w:lang w:val="en-US"/>
        </w:rPr>
      </w:pPr>
    </w:p>
    <w:p w14:paraId="51942FC4" w14:textId="77777777" w:rsidR="00D012EF" w:rsidRDefault="00D012EF" w:rsidP="00D012EF">
      <w:pPr>
        <w:spacing w:before="60" w:after="60"/>
        <w:jc w:val="right"/>
        <w:rPr>
          <w:rFonts w:cstheme="majorHAnsi"/>
          <w:lang w:val="en-US"/>
        </w:rPr>
      </w:pPr>
    </w:p>
    <w:p w14:paraId="4262D99E" w14:textId="77777777" w:rsidR="00D012EF" w:rsidRDefault="00D012EF" w:rsidP="00D012EF">
      <w:pPr>
        <w:spacing w:before="60" w:after="60"/>
        <w:jc w:val="right"/>
        <w:rPr>
          <w:rFonts w:cstheme="majorHAnsi"/>
          <w:lang w:val="en-US"/>
        </w:rPr>
      </w:pPr>
    </w:p>
    <w:p w14:paraId="63CEE67C" w14:textId="77777777" w:rsidR="00D012EF" w:rsidRDefault="00D012EF" w:rsidP="00D012EF">
      <w:pPr>
        <w:spacing w:before="60" w:after="60"/>
        <w:jc w:val="right"/>
        <w:rPr>
          <w:rFonts w:cstheme="majorHAnsi"/>
          <w:lang w:val="en-US"/>
        </w:rPr>
      </w:pPr>
    </w:p>
    <w:p w14:paraId="5C19697E" w14:textId="77777777" w:rsidR="00D012EF" w:rsidRDefault="00D012EF" w:rsidP="00D012EF">
      <w:pPr>
        <w:spacing w:before="60" w:after="60"/>
        <w:jc w:val="right"/>
        <w:rPr>
          <w:rFonts w:cstheme="majorHAnsi"/>
          <w:lang w:val="en-US"/>
        </w:rPr>
      </w:pPr>
    </w:p>
    <w:p w14:paraId="1489BCD9" w14:textId="77777777" w:rsidR="00D012EF" w:rsidRDefault="00D012EF" w:rsidP="00D012EF">
      <w:pPr>
        <w:spacing w:before="60" w:after="60"/>
        <w:jc w:val="right"/>
        <w:rPr>
          <w:rFonts w:cstheme="majorHAnsi"/>
          <w:lang w:val="en-US"/>
        </w:rPr>
      </w:pPr>
    </w:p>
    <w:p w14:paraId="4739402E" w14:textId="77777777" w:rsidR="00D012EF" w:rsidRDefault="00D012EF" w:rsidP="00D012EF">
      <w:pPr>
        <w:spacing w:before="60" w:after="60"/>
        <w:jc w:val="right"/>
        <w:rPr>
          <w:rFonts w:cstheme="majorHAnsi"/>
          <w:lang w:val="en-US"/>
        </w:rPr>
      </w:pPr>
    </w:p>
    <w:p w14:paraId="4D3CEC59" w14:textId="77777777" w:rsidR="00D012EF" w:rsidRDefault="00D012EF" w:rsidP="00D012EF">
      <w:pPr>
        <w:spacing w:before="60" w:after="60"/>
        <w:jc w:val="right"/>
        <w:rPr>
          <w:rFonts w:cstheme="majorHAnsi"/>
          <w:lang w:val="en-US"/>
        </w:rPr>
      </w:pPr>
    </w:p>
    <w:p w14:paraId="36EF126F" w14:textId="77777777" w:rsidR="00D012EF" w:rsidRDefault="00D012EF" w:rsidP="00D012EF">
      <w:pPr>
        <w:spacing w:before="60" w:after="60"/>
        <w:jc w:val="right"/>
        <w:rPr>
          <w:rFonts w:cstheme="majorHAnsi"/>
          <w:lang w:val="en-US"/>
        </w:rPr>
      </w:pPr>
      <w:r>
        <w:rPr>
          <w:rFonts w:cstheme="majorHAnsi"/>
          <w:lang w:val="en-US"/>
        </w:rPr>
        <w:t>Advanced Real-Time Simulation Laboratory</w:t>
      </w:r>
    </w:p>
    <w:p w14:paraId="55011CEC" w14:textId="7A2F66C6" w:rsidR="00D012EF" w:rsidRDefault="00D012EF" w:rsidP="00FB1A33">
      <w:pPr>
        <w:spacing w:before="60" w:after="60"/>
        <w:jc w:val="right"/>
        <w:rPr>
          <w:rFonts w:asciiTheme="majorHAnsi" w:hAnsiTheme="majorHAnsi"/>
          <w:color w:val="365F91" w:themeColor="accent1" w:themeShade="BF"/>
          <w:sz w:val="36"/>
          <w:szCs w:val="28"/>
          <w:lang w:val="en-US"/>
        </w:rPr>
      </w:pPr>
      <w:r>
        <w:rPr>
          <w:rFonts w:cstheme="majorHAnsi"/>
          <w:lang w:val="en-US"/>
        </w:rPr>
        <w:t>October 12</w:t>
      </w:r>
      <w:r w:rsidRPr="00D012EF">
        <w:rPr>
          <w:rFonts w:cstheme="majorHAnsi"/>
          <w:vertAlign w:val="superscript"/>
          <w:lang w:val="en-US"/>
        </w:rPr>
        <w:t>th</w:t>
      </w:r>
      <w:r>
        <w:rPr>
          <w:rFonts w:cstheme="majorHAnsi"/>
          <w:lang w:val="en-US"/>
        </w:rPr>
        <w:t>, 2020</w:t>
      </w:r>
      <w:bookmarkStart w:id="1" w:name="_91pkuv5riv7j" w:colFirst="0" w:colLast="0"/>
      <w:bookmarkEnd w:id="1"/>
      <w:r>
        <w:rPr>
          <w:lang w:val="en-US"/>
        </w:rPr>
        <w:br w:type="page"/>
      </w:r>
    </w:p>
    <w:sdt>
      <w:sdtPr>
        <w:rPr>
          <w:rFonts w:ascii="Arial" w:eastAsia="Arial" w:hAnsi="Arial" w:cs="Arial"/>
          <w:color w:val="auto"/>
          <w:sz w:val="22"/>
          <w:szCs w:val="22"/>
          <w:lang w:val="en-GB" w:eastAsia="en-CA"/>
        </w:rPr>
        <w:id w:val="2006702428"/>
        <w:docPartObj>
          <w:docPartGallery w:val="Table of Contents"/>
          <w:docPartUnique/>
        </w:docPartObj>
      </w:sdtPr>
      <w:sdtEndPr>
        <w:rPr>
          <w:b/>
          <w:bCs/>
          <w:noProof/>
        </w:rPr>
      </w:sdtEndPr>
      <w:sdtContent>
        <w:p w14:paraId="26BF635A" w14:textId="310F8780" w:rsidR="00D012EF" w:rsidRDefault="00D012EF">
          <w:pPr>
            <w:pStyle w:val="TOCHeading"/>
          </w:pPr>
          <w:r>
            <w:t>Contents</w:t>
          </w:r>
        </w:p>
        <w:p w14:paraId="12F7EE9F" w14:textId="31416377" w:rsidR="00AC36A1" w:rsidRDefault="00D012EF">
          <w:pPr>
            <w:pStyle w:val="TOC2"/>
            <w:tabs>
              <w:tab w:val="right" w:leader="dot" w:pos="9019"/>
            </w:tabs>
            <w:rPr>
              <w:rFonts w:asciiTheme="minorHAnsi" w:eastAsiaTheme="minorEastAsia" w:hAnsiTheme="minorHAnsi" w:cstheme="minorBidi"/>
              <w:noProof/>
              <w:lang w:val="en-CA"/>
            </w:rPr>
          </w:pPr>
          <w:r>
            <w:fldChar w:fldCharType="begin"/>
          </w:r>
          <w:r>
            <w:instrText xml:space="preserve"> TOC \o "1-3" \h \z \u </w:instrText>
          </w:r>
          <w:r>
            <w:fldChar w:fldCharType="separate"/>
          </w:r>
          <w:hyperlink w:anchor="_Toc53522103" w:history="1">
            <w:r w:rsidR="00AC36A1" w:rsidRPr="00234437">
              <w:rPr>
                <w:rStyle w:val="Hyperlink"/>
                <w:noProof/>
                <w:lang w:val="en-US"/>
              </w:rPr>
              <w:t>Introduction</w:t>
            </w:r>
            <w:r w:rsidR="00AC36A1">
              <w:rPr>
                <w:noProof/>
                <w:webHidden/>
              </w:rPr>
              <w:tab/>
            </w:r>
            <w:r w:rsidR="00AC36A1">
              <w:rPr>
                <w:noProof/>
                <w:webHidden/>
              </w:rPr>
              <w:fldChar w:fldCharType="begin"/>
            </w:r>
            <w:r w:rsidR="00AC36A1">
              <w:rPr>
                <w:noProof/>
                <w:webHidden/>
              </w:rPr>
              <w:instrText xml:space="preserve"> PAGEREF _Toc53522103 \h </w:instrText>
            </w:r>
            <w:r w:rsidR="00AC36A1">
              <w:rPr>
                <w:noProof/>
                <w:webHidden/>
              </w:rPr>
            </w:r>
            <w:r w:rsidR="00AC36A1">
              <w:rPr>
                <w:noProof/>
                <w:webHidden/>
              </w:rPr>
              <w:fldChar w:fldCharType="separate"/>
            </w:r>
            <w:r w:rsidR="003742C4">
              <w:rPr>
                <w:noProof/>
                <w:webHidden/>
              </w:rPr>
              <w:t>3</w:t>
            </w:r>
            <w:r w:rsidR="00AC36A1">
              <w:rPr>
                <w:noProof/>
                <w:webHidden/>
              </w:rPr>
              <w:fldChar w:fldCharType="end"/>
            </w:r>
          </w:hyperlink>
        </w:p>
        <w:p w14:paraId="4C8A09D3" w14:textId="38E1A413" w:rsidR="00AC36A1" w:rsidRDefault="00A81EFC">
          <w:pPr>
            <w:pStyle w:val="TOC2"/>
            <w:tabs>
              <w:tab w:val="right" w:leader="dot" w:pos="9019"/>
            </w:tabs>
            <w:rPr>
              <w:rFonts w:asciiTheme="minorHAnsi" w:eastAsiaTheme="minorEastAsia" w:hAnsiTheme="minorHAnsi" w:cstheme="minorBidi"/>
              <w:noProof/>
              <w:lang w:val="en-CA"/>
            </w:rPr>
          </w:pPr>
          <w:hyperlink w:anchor="_Toc53522104" w:history="1">
            <w:r w:rsidR="00AC36A1" w:rsidRPr="00234437">
              <w:rPr>
                <w:rStyle w:val="Hyperlink"/>
                <w:noProof/>
                <w:lang w:val="en-US"/>
              </w:rPr>
              <w:t>Visualization of DEVS and Cell-DEVS results:</w:t>
            </w:r>
            <w:r w:rsidR="00AC36A1">
              <w:rPr>
                <w:noProof/>
                <w:webHidden/>
              </w:rPr>
              <w:tab/>
            </w:r>
            <w:r w:rsidR="00AC36A1">
              <w:rPr>
                <w:noProof/>
                <w:webHidden/>
              </w:rPr>
              <w:fldChar w:fldCharType="begin"/>
            </w:r>
            <w:r w:rsidR="00AC36A1">
              <w:rPr>
                <w:noProof/>
                <w:webHidden/>
              </w:rPr>
              <w:instrText xml:space="preserve"> PAGEREF _Toc53522104 \h </w:instrText>
            </w:r>
            <w:r w:rsidR="00AC36A1">
              <w:rPr>
                <w:noProof/>
                <w:webHidden/>
              </w:rPr>
            </w:r>
            <w:r w:rsidR="00AC36A1">
              <w:rPr>
                <w:noProof/>
                <w:webHidden/>
              </w:rPr>
              <w:fldChar w:fldCharType="separate"/>
            </w:r>
            <w:r w:rsidR="003742C4">
              <w:rPr>
                <w:noProof/>
                <w:webHidden/>
              </w:rPr>
              <w:t>4</w:t>
            </w:r>
            <w:r w:rsidR="00AC36A1">
              <w:rPr>
                <w:noProof/>
                <w:webHidden/>
              </w:rPr>
              <w:fldChar w:fldCharType="end"/>
            </w:r>
          </w:hyperlink>
        </w:p>
        <w:p w14:paraId="66A7C91A" w14:textId="5F391C2F" w:rsidR="00AC36A1" w:rsidRDefault="00A81EFC">
          <w:pPr>
            <w:pStyle w:val="TOC3"/>
            <w:tabs>
              <w:tab w:val="right" w:leader="dot" w:pos="9019"/>
            </w:tabs>
            <w:rPr>
              <w:rFonts w:asciiTheme="minorHAnsi" w:eastAsiaTheme="minorEastAsia" w:hAnsiTheme="minorHAnsi" w:cstheme="minorBidi"/>
              <w:noProof/>
              <w:lang w:val="en-CA"/>
            </w:rPr>
          </w:pPr>
          <w:hyperlink w:anchor="_Toc53522105" w:history="1">
            <w:r w:rsidR="00AC36A1" w:rsidRPr="00234437">
              <w:rPr>
                <w:rStyle w:val="Hyperlink"/>
                <w:noProof/>
                <w:lang w:val="en-US"/>
              </w:rPr>
              <w:t>Manual conversion of results to the DEVS WebViewer format</w:t>
            </w:r>
            <w:r w:rsidR="00AC36A1">
              <w:rPr>
                <w:noProof/>
                <w:webHidden/>
              </w:rPr>
              <w:tab/>
            </w:r>
            <w:r w:rsidR="00AC36A1">
              <w:rPr>
                <w:noProof/>
                <w:webHidden/>
              </w:rPr>
              <w:fldChar w:fldCharType="begin"/>
            </w:r>
            <w:r w:rsidR="00AC36A1">
              <w:rPr>
                <w:noProof/>
                <w:webHidden/>
              </w:rPr>
              <w:instrText xml:space="preserve"> PAGEREF _Toc53522105 \h </w:instrText>
            </w:r>
            <w:r w:rsidR="00AC36A1">
              <w:rPr>
                <w:noProof/>
                <w:webHidden/>
              </w:rPr>
            </w:r>
            <w:r w:rsidR="00AC36A1">
              <w:rPr>
                <w:noProof/>
                <w:webHidden/>
              </w:rPr>
              <w:fldChar w:fldCharType="separate"/>
            </w:r>
            <w:r w:rsidR="003742C4">
              <w:rPr>
                <w:noProof/>
                <w:webHidden/>
              </w:rPr>
              <w:t>4</w:t>
            </w:r>
            <w:r w:rsidR="00AC36A1">
              <w:rPr>
                <w:noProof/>
                <w:webHidden/>
              </w:rPr>
              <w:fldChar w:fldCharType="end"/>
            </w:r>
          </w:hyperlink>
        </w:p>
        <w:p w14:paraId="4DDAE866" w14:textId="3BE097D6" w:rsidR="00AC36A1" w:rsidRDefault="00A81EFC">
          <w:pPr>
            <w:pStyle w:val="TOC3"/>
            <w:tabs>
              <w:tab w:val="right" w:leader="dot" w:pos="9019"/>
            </w:tabs>
            <w:rPr>
              <w:rFonts w:asciiTheme="minorHAnsi" w:eastAsiaTheme="minorEastAsia" w:hAnsiTheme="minorHAnsi" w:cstheme="minorBidi"/>
              <w:noProof/>
              <w:lang w:val="en-CA"/>
            </w:rPr>
          </w:pPr>
          <w:hyperlink w:anchor="_Toc53522106" w:history="1">
            <w:r w:rsidR="00AC36A1" w:rsidRPr="00234437">
              <w:rPr>
                <w:rStyle w:val="Hyperlink"/>
                <w:noProof/>
                <w:lang w:val="en-US"/>
              </w:rPr>
              <w:t>DEVS Results: Alternate Bit Protocol</w:t>
            </w:r>
            <w:r w:rsidR="00AC36A1">
              <w:rPr>
                <w:noProof/>
                <w:webHidden/>
              </w:rPr>
              <w:tab/>
            </w:r>
            <w:r w:rsidR="00AC36A1">
              <w:rPr>
                <w:noProof/>
                <w:webHidden/>
              </w:rPr>
              <w:fldChar w:fldCharType="begin"/>
            </w:r>
            <w:r w:rsidR="00AC36A1">
              <w:rPr>
                <w:noProof/>
                <w:webHidden/>
              </w:rPr>
              <w:instrText xml:space="preserve"> PAGEREF _Toc53522106 \h </w:instrText>
            </w:r>
            <w:r w:rsidR="00AC36A1">
              <w:rPr>
                <w:noProof/>
                <w:webHidden/>
              </w:rPr>
            </w:r>
            <w:r w:rsidR="00AC36A1">
              <w:rPr>
                <w:noProof/>
                <w:webHidden/>
              </w:rPr>
              <w:fldChar w:fldCharType="separate"/>
            </w:r>
            <w:r w:rsidR="003742C4">
              <w:rPr>
                <w:noProof/>
                <w:webHidden/>
              </w:rPr>
              <w:t>5</w:t>
            </w:r>
            <w:r w:rsidR="00AC36A1">
              <w:rPr>
                <w:noProof/>
                <w:webHidden/>
              </w:rPr>
              <w:fldChar w:fldCharType="end"/>
            </w:r>
          </w:hyperlink>
        </w:p>
        <w:p w14:paraId="621277DB" w14:textId="21CBEC6E" w:rsidR="00AC36A1" w:rsidRDefault="00A81EFC">
          <w:pPr>
            <w:pStyle w:val="TOC3"/>
            <w:tabs>
              <w:tab w:val="right" w:leader="dot" w:pos="9019"/>
            </w:tabs>
            <w:rPr>
              <w:rFonts w:asciiTheme="minorHAnsi" w:eastAsiaTheme="minorEastAsia" w:hAnsiTheme="minorHAnsi" w:cstheme="minorBidi"/>
              <w:noProof/>
              <w:lang w:val="en-CA"/>
            </w:rPr>
          </w:pPr>
          <w:hyperlink w:anchor="_Toc53522107" w:history="1">
            <w:r w:rsidR="00AC36A1" w:rsidRPr="00234437">
              <w:rPr>
                <w:rStyle w:val="Hyperlink"/>
                <w:noProof/>
                <w:lang w:val="en-US"/>
              </w:rPr>
              <w:t>Cell-DEVS Results: Logistic Urban Growth</w:t>
            </w:r>
            <w:r w:rsidR="00AC36A1">
              <w:rPr>
                <w:noProof/>
                <w:webHidden/>
              </w:rPr>
              <w:tab/>
            </w:r>
            <w:r w:rsidR="00AC36A1">
              <w:rPr>
                <w:noProof/>
                <w:webHidden/>
              </w:rPr>
              <w:fldChar w:fldCharType="begin"/>
            </w:r>
            <w:r w:rsidR="00AC36A1">
              <w:rPr>
                <w:noProof/>
                <w:webHidden/>
              </w:rPr>
              <w:instrText xml:space="preserve"> PAGEREF _Toc53522107 \h </w:instrText>
            </w:r>
            <w:r w:rsidR="00AC36A1">
              <w:rPr>
                <w:noProof/>
                <w:webHidden/>
              </w:rPr>
            </w:r>
            <w:r w:rsidR="00AC36A1">
              <w:rPr>
                <w:noProof/>
                <w:webHidden/>
              </w:rPr>
              <w:fldChar w:fldCharType="separate"/>
            </w:r>
            <w:r w:rsidR="003742C4">
              <w:rPr>
                <w:noProof/>
                <w:webHidden/>
              </w:rPr>
              <w:t>9</w:t>
            </w:r>
            <w:r w:rsidR="00AC36A1">
              <w:rPr>
                <w:noProof/>
                <w:webHidden/>
              </w:rPr>
              <w:fldChar w:fldCharType="end"/>
            </w:r>
          </w:hyperlink>
        </w:p>
        <w:p w14:paraId="798CEE7D" w14:textId="79036011" w:rsidR="00AC36A1" w:rsidRDefault="00A81EFC">
          <w:pPr>
            <w:pStyle w:val="TOC2"/>
            <w:tabs>
              <w:tab w:val="right" w:leader="dot" w:pos="9019"/>
            </w:tabs>
            <w:rPr>
              <w:rFonts w:asciiTheme="minorHAnsi" w:eastAsiaTheme="minorEastAsia" w:hAnsiTheme="minorHAnsi" w:cstheme="minorBidi"/>
              <w:noProof/>
              <w:lang w:val="en-CA"/>
            </w:rPr>
          </w:pPr>
          <w:hyperlink w:anchor="_Toc53522108" w:history="1">
            <w:r w:rsidR="00AC36A1" w:rsidRPr="00234437">
              <w:rPr>
                <w:rStyle w:val="Hyperlink"/>
                <w:noProof/>
                <w:lang w:val="en-US"/>
              </w:rPr>
              <w:t>DEVS WebViewer user interface and features:</w:t>
            </w:r>
            <w:r w:rsidR="00AC36A1">
              <w:rPr>
                <w:noProof/>
                <w:webHidden/>
              </w:rPr>
              <w:tab/>
            </w:r>
            <w:r w:rsidR="00AC36A1">
              <w:rPr>
                <w:noProof/>
                <w:webHidden/>
              </w:rPr>
              <w:fldChar w:fldCharType="begin"/>
            </w:r>
            <w:r w:rsidR="00AC36A1">
              <w:rPr>
                <w:noProof/>
                <w:webHidden/>
              </w:rPr>
              <w:instrText xml:space="preserve"> PAGEREF _Toc53522108 \h </w:instrText>
            </w:r>
            <w:r w:rsidR="00AC36A1">
              <w:rPr>
                <w:noProof/>
                <w:webHidden/>
              </w:rPr>
            </w:r>
            <w:r w:rsidR="00AC36A1">
              <w:rPr>
                <w:noProof/>
                <w:webHidden/>
              </w:rPr>
              <w:fldChar w:fldCharType="separate"/>
            </w:r>
            <w:r w:rsidR="003742C4">
              <w:rPr>
                <w:noProof/>
                <w:webHidden/>
              </w:rPr>
              <w:t>12</w:t>
            </w:r>
            <w:r w:rsidR="00AC36A1">
              <w:rPr>
                <w:noProof/>
                <w:webHidden/>
              </w:rPr>
              <w:fldChar w:fldCharType="end"/>
            </w:r>
          </w:hyperlink>
        </w:p>
        <w:p w14:paraId="2EA61AC3" w14:textId="5C9D1E9D" w:rsidR="00AC36A1" w:rsidRDefault="00A81EFC">
          <w:pPr>
            <w:pStyle w:val="TOC2"/>
            <w:tabs>
              <w:tab w:val="right" w:leader="dot" w:pos="9019"/>
            </w:tabs>
            <w:rPr>
              <w:rFonts w:asciiTheme="minorHAnsi" w:eastAsiaTheme="minorEastAsia" w:hAnsiTheme="minorHAnsi" w:cstheme="minorBidi"/>
              <w:noProof/>
              <w:lang w:val="en-CA"/>
            </w:rPr>
          </w:pPr>
          <w:hyperlink w:anchor="_Toc53522109" w:history="1">
            <w:r w:rsidR="00AC36A1" w:rsidRPr="00234437">
              <w:rPr>
                <w:rStyle w:val="Hyperlink"/>
                <w:noProof/>
                <w:lang w:val="en-US"/>
              </w:rPr>
              <w:t>Conversion of simulation output to the common specification</w:t>
            </w:r>
            <w:r w:rsidR="00AC36A1">
              <w:rPr>
                <w:noProof/>
                <w:webHidden/>
              </w:rPr>
              <w:tab/>
            </w:r>
            <w:r w:rsidR="00AC36A1">
              <w:rPr>
                <w:noProof/>
                <w:webHidden/>
              </w:rPr>
              <w:fldChar w:fldCharType="begin"/>
            </w:r>
            <w:r w:rsidR="00AC36A1">
              <w:rPr>
                <w:noProof/>
                <w:webHidden/>
              </w:rPr>
              <w:instrText xml:space="preserve"> PAGEREF _Toc53522109 \h </w:instrText>
            </w:r>
            <w:r w:rsidR="00AC36A1">
              <w:rPr>
                <w:noProof/>
                <w:webHidden/>
              </w:rPr>
            </w:r>
            <w:r w:rsidR="00AC36A1">
              <w:rPr>
                <w:noProof/>
                <w:webHidden/>
              </w:rPr>
              <w:fldChar w:fldCharType="separate"/>
            </w:r>
            <w:r w:rsidR="003742C4">
              <w:rPr>
                <w:noProof/>
                <w:webHidden/>
              </w:rPr>
              <w:t>15</w:t>
            </w:r>
            <w:r w:rsidR="00AC36A1">
              <w:rPr>
                <w:noProof/>
                <w:webHidden/>
              </w:rPr>
              <w:fldChar w:fldCharType="end"/>
            </w:r>
          </w:hyperlink>
        </w:p>
        <w:p w14:paraId="355D6D4D" w14:textId="75F6F33E" w:rsidR="00AC36A1" w:rsidRDefault="00A81EFC">
          <w:pPr>
            <w:pStyle w:val="TOC3"/>
            <w:tabs>
              <w:tab w:val="right" w:leader="dot" w:pos="9019"/>
            </w:tabs>
            <w:rPr>
              <w:rFonts w:asciiTheme="minorHAnsi" w:eastAsiaTheme="minorEastAsia" w:hAnsiTheme="minorHAnsi" w:cstheme="minorBidi"/>
              <w:noProof/>
              <w:lang w:val="en-CA"/>
            </w:rPr>
          </w:pPr>
          <w:hyperlink w:anchor="_Toc53522110" w:history="1">
            <w:r w:rsidR="00AC36A1" w:rsidRPr="00234437">
              <w:rPr>
                <w:rStyle w:val="Hyperlink"/>
                <w:noProof/>
                <w:lang w:val="en-US"/>
              </w:rPr>
              <w:t>Simulation structure</w:t>
            </w:r>
            <w:r w:rsidR="00AC36A1">
              <w:rPr>
                <w:noProof/>
                <w:webHidden/>
              </w:rPr>
              <w:tab/>
            </w:r>
            <w:r w:rsidR="00AC36A1">
              <w:rPr>
                <w:noProof/>
                <w:webHidden/>
              </w:rPr>
              <w:fldChar w:fldCharType="begin"/>
            </w:r>
            <w:r w:rsidR="00AC36A1">
              <w:rPr>
                <w:noProof/>
                <w:webHidden/>
              </w:rPr>
              <w:instrText xml:space="preserve"> PAGEREF _Toc53522110 \h </w:instrText>
            </w:r>
            <w:r w:rsidR="00AC36A1">
              <w:rPr>
                <w:noProof/>
                <w:webHidden/>
              </w:rPr>
            </w:r>
            <w:r w:rsidR="00AC36A1">
              <w:rPr>
                <w:noProof/>
                <w:webHidden/>
              </w:rPr>
              <w:fldChar w:fldCharType="separate"/>
            </w:r>
            <w:r w:rsidR="003742C4">
              <w:rPr>
                <w:noProof/>
                <w:webHidden/>
              </w:rPr>
              <w:t>15</w:t>
            </w:r>
            <w:r w:rsidR="00AC36A1">
              <w:rPr>
                <w:noProof/>
                <w:webHidden/>
              </w:rPr>
              <w:fldChar w:fldCharType="end"/>
            </w:r>
          </w:hyperlink>
        </w:p>
        <w:p w14:paraId="5C37013B" w14:textId="7D784A86" w:rsidR="00AC36A1" w:rsidRDefault="00A81EFC">
          <w:pPr>
            <w:pStyle w:val="TOC3"/>
            <w:tabs>
              <w:tab w:val="right" w:leader="dot" w:pos="9019"/>
            </w:tabs>
            <w:rPr>
              <w:rFonts w:asciiTheme="minorHAnsi" w:eastAsiaTheme="minorEastAsia" w:hAnsiTheme="minorHAnsi" w:cstheme="minorBidi"/>
              <w:noProof/>
              <w:lang w:val="en-CA"/>
            </w:rPr>
          </w:pPr>
          <w:hyperlink w:anchor="_Toc53522111" w:history="1">
            <w:r w:rsidR="00AC36A1" w:rsidRPr="00234437">
              <w:rPr>
                <w:rStyle w:val="Hyperlink"/>
                <w:noProof/>
                <w:lang w:val="en-US"/>
              </w:rPr>
              <w:t>Simulation results file</w:t>
            </w:r>
            <w:r w:rsidR="00AC36A1">
              <w:rPr>
                <w:noProof/>
                <w:webHidden/>
              </w:rPr>
              <w:tab/>
            </w:r>
            <w:r w:rsidR="00AC36A1">
              <w:rPr>
                <w:noProof/>
                <w:webHidden/>
              </w:rPr>
              <w:fldChar w:fldCharType="begin"/>
            </w:r>
            <w:r w:rsidR="00AC36A1">
              <w:rPr>
                <w:noProof/>
                <w:webHidden/>
              </w:rPr>
              <w:instrText xml:space="preserve"> PAGEREF _Toc53522111 \h </w:instrText>
            </w:r>
            <w:r w:rsidR="00AC36A1">
              <w:rPr>
                <w:noProof/>
                <w:webHidden/>
              </w:rPr>
            </w:r>
            <w:r w:rsidR="00AC36A1">
              <w:rPr>
                <w:noProof/>
                <w:webHidden/>
              </w:rPr>
              <w:fldChar w:fldCharType="separate"/>
            </w:r>
            <w:r w:rsidR="003742C4">
              <w:rPr>
                <w:noProof/>
                <w:webHidden/>
              </w:rPr>
              <w:t>17</w:t>
            </w:r>
            <w:r w:rsidR="00AC36A1">
              <w:rPr>
                <w:noProof/>
                <w:webHidden/>
              </w:rPr>
              <w:fldChar w:fldCharType="end"/>
            </w:r>
          </w:hyperlink>
        </w:p>
        <w:p w14:paraId="4537219B" w14:textId="685BA11E" w:rsidR="00AC36A1" w:rsidRDefault="00A81EFC">
          <w:pPr>
            <w:pStyle w:val="TOC3"/>
            <w:tabs>
              <w:tab w:val="right" w:leader="dot" w:pos="9019"/>
            </w:tabs>
            <w:rPr>
              <w:rFonts w:asciiTheme="minorHAnsi" w:eastAsiaTheme="minorEastAsia" w:hAnsiTheme="minorHAnsi" w:cstheme="minorBidi"/>
              <w:noProof/>
              <w:lang w:val="en-CA"/>
            </w:rPr>
          </w:pPr>
          <w:hyperlink w:anchor="_Toc53522112" w:history="1">
            <w:r w:rsidR="00AC36A1" w:rsidRPr="00234437">
              <w:rPr>
                <w:rStyle w:val="Hyperlink"/>
                <w:noProof/>
                <w:lang w:val="en-US"/>
              </w:rPr>
              <w:t>Initial values files</w:t>
            </w:r>
            <w:r w:rsidR="00AC36A1">
              <w:rPr>
                <w:noProof/>
                <w:webHidden/>
              </w:rPr>
              <w:tab/>
            </w:r>
            <w:r w:rsidR="00AC36A1">
              <w:rPr>
                <w:noProof/>
                <w:webHidden/>
              </w:rPr>
              <w:fldChar w:fldCharType="begin"/>
            </w:r>
            <w:r w:rsidR="00AC36A1">
              <w:rPr>
                <w:noProof/>
                <w:webHidden/>
              </w:rPr>
              <w:instrText xml:space="preserve"> PAGEREF _Toc53522112 \h </w:instrText>
            </w:r>
            <w:r w:rsidR="00AC36A1">
              <w:rPr>
                <w:noProof/>
                <w:webHidden/>
              </w:rPr>
            </w:r>
            <w:r w:rsidR="00AC36A1">
              <w:rPr>
                <w:noProof/>
                <w:webHidden/>
              </w:rPr>
              <w:fldChar w:fldCharType="separate"/>
            </w:r>
            <w:r w:rsidR="003742C4">
              <w:rPr>
                <w:noProof/>
                <w:webHidden/>
              </w:rPr>
              <w:t>17</w:t>
            </w:r>
            <w:r w:rsidR="00AC36A1">
              <w:rPr>
                <w:noProof/>
                <w:webHidden/>
              </w:rPr>
              <w:fldChar w:fldCharType="end"/>
            </w:r>
          </w:hyperlink>
        </w:p>
        <w:p w14:paraId="6F1103BC" w14:textId="3C7375DF" w:rsidR="00AC36A1" w:rsidRDefault="00A81EFC">
          <w:pPr>
            <w:pStyle w:val="TOC3"/>
            <w:tabs>
              <w:tab w:val="right" w:leader="dot" w:pos="9019"/>
            </w:tabs>
            <w:rPr>
              <w:rFonts w:asciiTheme="minorHAnsi" w:eastAsiaTheme="minorEastAsia" w:hAnsiTheme="minorHAnsi" w:cstheme="minorBidi"/>
              <w:noProof/>
              <w:lang w:val="en-CA"/>
            </w:rPr>
          </w:pPr>
          <w:hyperlink w:anchor="_Toc53522113" w:history="1">
            <w:r w:rsidR="00AC36A1" w:rsidRPr="00234437">
              <w:rPr>
                <w:rStyle w:val="Hyperlink"/>
                <w:noProof/>
                <w:lang w:val="en-US"/>
              </w:rPr>
              <w:t>Palette file</w:t>
            </w:r>
            <w:r w:rsidR="00AC36A1">
              <w:rPr>
                <w:noProof/>
                <w:webHidden/>
              </w:rPr>
              <w:tab/>
            </w:r>
            <w:r w:rsidR="00AC36A1">
              <w:rPr>
                <w:noProof/>
                <w:webHidden/>
              </w:rPr>
              <w:fldChar w:fldCharType="begin"/>
            </w:r>
            <w:r w:rsidR="00AC36A1">
              <w:rPr>
                <w:noProof/>
                <w:webHidden/>
              </w:rPr>
              <w:instrText xml:space="preserve"> PAGEREF _Toc53522113 \h </w:instrText>
            </w:r>
            <w:r w:rsidR="00AC36A1">
              <w:rPr>
                <w:noProof/>
                <w:webHidden/>
              </w:rPr>
            </w:r>
            <w:r w:rsidR="00AC36A1">
              <w:rPr>
                <w:noProof/>
                <w:webHidden/>
              </w:rPr>
              <w:fldChar w:fldCharType="separate"/>
            </w:r>
            <w:r w:rsidR="003742C4">
              <w:rPr>
                <w:noProof/>
                <w:webHidden/>
              </w:rPr>
              <w:t>17</w:t>
            </w:r>
            <w:r w:rsidR="00AC36A1">
              <w:rPr>
                <w:noProof/>
                <w:webHidden/>
              </w:rPr>
              <w:fldChar w:fldCharType="end"/>
            </w:r>
          </w:hyperlink>
        </w:p>
        <w:p w14:paraId="7AC9279F" w14:textId="559B0AB5" w:rsidR="00AC36A1" w:rsidRDefault="00A81EFC">
          <w:pPr>
            <w:pStyle w:val="TOC3"/>
            <w:tabs>
              <w:tab w:val="right" w:leader="dot" w:pos="9019"/>
            </w:tabs>
            <w:rPr>
              <w:rFonts w:asciiTheme="minorHAnsi" w:eastAsiaTheme="minorEastAsia" w:hAnsiTheme="minorHAnsi" w:cstheme="minorBidi"/>
              <w:noProof/>
              <w:lang w:val="en-CA"/>
            </w:rPr>
          </w:pPr>
          <w:hyperlink w:anchor="_Toc53522114" w:history="1">
            <w:r w:rsidR="00AC36A1" w:rsidRPr="00234437">
              <w:rPr>
                <w:rStyle w:val="Hyperlink"/>
                <w:noProof/>
                <w:lang w:val="en-US"/>
              </w:rPr>
              <w:t>Diagram file</w:t>
            </w:r>
            <w:r w:rsidR="00AC36A1">
              <w:rPr>
                <w:noProof/>
                <w:webHidden/>
              </w:rPr>
              <w:tab/>
            </w:r>
            <w:r w:rsidR="00AC36A1">
              <w:rPr>
                <w:noProof/>
                <w:webHidden/>
              </w:rPr>
              <w:fldChar w:fldCharType="begin"/>
            </w:r>
            <w:r w:rsidR="00AC36A1">
              <w:rPr>
                <w:noProof/>
                <w:webHidden/>
              </w:rPr>
              <w:instrText xml:space="preserve"> PAGEREF _Toc53522114 \h </w:instrText>
            </w:r>
            <w:r w:rsidR="00AC36A1">
              <w:rPr>
                <w:noProof/>
                <w:webHidden/>
              </w:rPr>
            </w:r>
            <w:r w:rsidR="00AC36A1">
              <w:rPr>
                <w:noProof/>
                <w:webHidden/>
              </w:rPr>
              <w:fldChar w:fldCharType="separate"/>
            </w:r>
            <w:r w:rsidR="003742C4">
              <w:rPr>
                <w:noProof/>
                <w:webHidden/>
              </w:rPr>
              <w:t>18</w:t>
            </w:r>
            <w:r w:rsidR="00AC36A1">
              <w:rPr>
                <w:noProof/>
                <w:webHidden/>
              </w:rPr>
              <w:fldChar w:fldCharType="end"/>
            </w:r>
          </w:hyperlink>
        </w:p>
        <w:p w14:paraId="1202075C" w14:textId="0A688BA5" w:rsidR="00AC36A1" w:rsidRDefault="00A81EFC">
          <w:pPr>
            <w:pStyle w:val="TOC2"/>
            <w:tabs>
              <w:tab w:val="right" w:leader="dot" w:pos="9019"/>
            </w:tabs>
            <w:rPr>
              <w:rFonts w:asciiTheme="minorHAnsi" w:eastAsiaTheme="minorEastAsia" w:hAnsiTheme="minorHAnsi" w:cstheme="minorBidi"/>
              <w:noProof/>
              <w:lang w:val="en-CA"/>
            </w:rPr>
          </w:pPr>
          <w:hyperlink w:anchor="_Toc53522115" w:history="1">
            <w:r w:rsidR="00AC36A1" w:rsidRPr="00234437">
              <w:rPr>
                <w:rStyle w:val="Hyperlink"/>
                <w:noProof/>
                <w:lang w:val="en-US"/>
              </w:rPr>
              <w:t>Overview of the common specification:</w:t>
            </w:r>
            <w:r w:rsidR="00AC36A1">
              <w:rPr>
                <w:noProof/>
                <w:webHidden/>
              </w:rPr>
              <w:tab/>
            </w:r>
            <w:r w:rsidR="00AC36A1">
              <w:rPr>
                <w:noProof/>
                <w:webHidden/>
              </w:rPr>
              <w:fldChar w:fldCharType="begin"/>
            </w:r>
            <w:r w:rsidR="00AC36A1">
              <w:rPr>
                <w:noProof/>
                <w:webHidden/>
              </w:rPr>
              <w:instrText xml:space="preserve"> PAGEREF _Toc53522115 \h </w:instrText>
            </w:r>
            <w:r w:rsidR="00AC36A1">
              <w:rPr>
                <w:noProof/>
                <w:webHidden/>
              </w:rPr>
            </w:r>
            <w:r w:rsidR="00AC36A1">
              <w:rPr>
                <w:noProof/>
                <w:webHidden/>
              </w:rPr>
              <w:fldChar w:fldCharType="separate"/>
            </w:r>
            <w:r w:rsidR="003742C4">
              <w:rPr>
                <w:noProof/>
                <w:webHidden/>
              </w:rPr>
              <w:t>19</w:t>
            </w:r>
            <w:r w:rsidR="00AC36A1">
              <w:rPr>
                <w:noProof/>
                <w:webHidden/>
              </w:rPr>
              <w:fldChar w:fldCharType="end"/>
            </w:r>
          </w:hyperlink>
        </w:p>
        <w:p w14:paraId="72E10CFD" w14:textId="162FEFB1" w:rsidR="00AC36A1" w:rsidRDefault="00A81EFC">
          <w:pPr>
            <w:pStyle w:val="TOC3"/>
            <w:tabs>
              <w:tab w:val="right" w:leader="dot" w:pos="9019"/>
            </w:tabs>
            <w:rPr>
              <w:rFonts w:asciiTheme="minorHAnsi" w:eastAsiaTheme="minorEastAsia" w:hAnsiTheme="minorHAnsi" w:cstheme="minorBidi"/>
              <w:noProof/>
              <w:lang w:val="en-CA"/>
            </w:rPr>
          </w:pPr>
          <w:hyperlink w:anchor="_Toc53522116" w:history="1">
            <w:r w:rsidR="00AC36A1" w:rsidRPr="00234437">
              <w:rPr>
                <w:rStyle w:val="Hyperlink"/>
                <w:noProof/>
                <w:lang w:val="en-US"/>
              </w:rPr>
              <w:t>structure.json</w:t>
            </w:r>
            <w:r w:rsidR="00AC36A1">
              <w:rPr>
                <w:noProof/>
                <w:webHidden/>
              </w:rPr>
              <w:tab/>
            </w:r>
            <w:r w:rsidR="00AC36A1">
              <w:rPr>
                <w:noProof/>
                <w:webHidden/>
              </w:rPr>
              <w:fldChar w:fldCharType="begin"/>
            </w:r>
            <w:r w:rsidR="00AC36A1">
              <w:rPr>
                <w:noProof/>
                <w:webHidden/>
              </w:rPr>
              <w:instrText xml:space="preserve"> PAGEREF _Toc53522116 \h </w:instrText>
            </w:r>
            <w:r w:rsidR="00AC36A1">
              <w:rPr>
                <w:noProof/>
                <w:webHidden/>
              </w:rPr>
            </w:r>
            <w:r w:rsidR="00AC36A1">
              <w:rPr>
                <w:noProof/>
                <w:webHidden/>
              </w:rPr>
              <w:fldChar w:fldCharType="separate"/>
            </w:r>
            <w:r w:rsidR="003742C4">
              <w:rPr>
                <w:noProof/>
                <w:webHidden/>
              </w:rPr>
              <w:t>19</w:t>
            </w:r>
            <w:r w:rsidR="00AC36A1">
              <w:rPr>
                <w:noProof/>
                <w:webHidden/>
              </w:rPr>
              <w:fldChar w:fldCharType="end"/>
            </w:r>
          </w:hyperlink>
        </w:p>
        <w:p w14:paraId="3EBC4B6F" w14:textId="6CA80C6F" w:rsidR="00AC36A1" w:rsidRDefault="00A81EFC">
          <w:pPr>
            <w:pStyle w:val="TOC3"/>
            <w:tabs>
              <w:tab w:val="right" w:leader="dot" w:pos="9019"/>
            </w:tabs>
            <w:rPr>
              <w:rFonts w:asciiTheme="minorHAnsi" w:eastAsiaTheme="minorEastAsia" w:hAnsiTheme="minorHAnsi" w:cstheme="minorBidi"/>
              <w:noProof/>
              <w:lang w:val="en-CA"/>
            </w:rPr>
          </w:pPr>
          <w:hyperlink w:anchor="_Toc53522117" w:history="1">
            <w:r w:rsidR="00AC36A1" w:rsidRPr="00234437">
              <w:rPr>
                <w:rStyle w:val="Hyperlink"/>
                <w:noProof/>
                <w:lang w:val="en-US"/>
              </w:rPr>
              <w:t>messages.log:</w:t>
            </w:r>
            <w:r w:rsidR="00AC36A1">
              <w:rPr>
                <w:noProof/>
                <w:webHidden/>
              </w:rPr>
              <w:tab/>
            </w:r>
            <w:r w:rsidR="00AC36A1">
              <w:rPr>
                <w:noProof/>
                <w:webHidden/>
              </w:rPr>
              <w:fldChar w:fldCharType="begin"/>
            </w:r>
            <w:r w:rsidR="00AC36A1">
              <w:rPr>
                <w:noProof/>
                <w:webHidden/>
              </w:rPr>
              <w:instrText xml:space="preserve"> PAGEREF _Toc53522117 \h </w:instrText>
            </w:r>
            <w:r w:rsidR="00AC36A1">
              <w:rPr>
                <w:noProof/>
                <w:webHidden/>
              </w:rPr>
            </w:r>
            <w:r w:rsidR="00AC36A1">
              <w:rPr>
                <w:noProof/>
                <w:webHidden/>
              </w:rPr>
              <w:fldChar w:fldCharType="separate"/>
            </w:r>
            <w:r w:rsidR="003742C4">
              <w:rPr>
                <w:noProof/>
                <w:webHidden/>
              </w:rPr>
              <w:t>21</w:t>
            </w:r>
            <w:r w:rsidR="00AC36A1">
              <w:rPr>
                <w:noProof/>
                <w:webHidden/>
              </w:rPr>
              <w:fldChar w:fldCharType="end"/>
            </w:r>
          </w:hyperlink>
        </w:p>
        <w:p w14:paraId="58A6AF2C" w14:textId="2E68421B" w:rsidR="00AC36A1" w:rsidRDefault="00A81EFC">
          <w:pPr>
            <w:pStyle w:val="TOC3"/>
            <w:tabs>
              <w:tab w:val="right" w:leader="dot" w:pos="9019"/>
            </w:tabs>
            <w:rPr>
              <w:rFonts w:asciiTheme="minorHAnsi" w:eastAsiaTheme="minorEastAsia" w:hAnsiTheme="minorHAnsi" w:cstheme="minorBidi"/>
              <w:noProof/>
              <w:lang w:val="en-CA"/>
            </w:rPr>
          </w:pPr>
          <w:hyperlink w:anchor="_Toc53522118" w:history="1">
            <w:r w:rsidR="00AC36A1" w:rsidRPr="00234437">
              <w:rPr>
                <w:rStyle w:val="Hyperlink"/>
                <w:noProof/>
                <w:lang w:val="en-US"/>
              </w:rPr>
              <w:t>diagram.svg</w:t>
            </w:r>
            <w:r w:rsidR="00AC36A1">
              <w:rPr>
                <w:noProof/>
                <w:webHidden/>
              </w:rPr>
              <w:tab/>
            </w:r>
            <w:r w:rsidR="00AC36A1">
              <w:rPr>
                <w:noProof/>
                <w:webHidden/>
              </w:rPr>
              <w:fldChar w:fldCharType="begin"/>
            </w:r>
            <w:r w:rsidR="00AC36A1">
              <w:rPr>
                <w:noProof/>
                <w:webHidden/>
              </w:rPr>
              <w:instrText xml:space="preserve"> PAGEREF _Toc53522118 \h </w:instrText>
            </w:r>
            <w:r w:rsidR="00AC36A1">
              <w:rPr>
                <w:noProof/>
                <w:webHidden/>
              </w:rPr>
            </w:r>
            <w:r w:rsidR="00AC36A1">
              <w:rPr>
                <w:noProof/>
                <w:webHidden/>
              </w:rPr>
              <w:fldChar w:fldCharType="separate"/>
            </w:r>
            <w:r w:rsidR="003742C4">
              <w:rPr>
                <w:noProof/>
                <w:webHidden/>
              </w:rPr>
              <w:t>21</w:t>
            </w:r>
            <w:r w:rsidR="00AC36A1">
              <w:rPr>
                <w:noProof/>
                <w:webHidden/>
              </w:rPr>
              <w:fldChar w:fldCharType="end"/>
            </w:r>
          </w:hyperlink>
        </w:p>
        <w:p w14:paraId="17533077" w14:textId="0D9B20A0" w:rsidR="00D012EF" w:rsidRDefault="00D012EF">
          <w:r>
            <w:rPr>
              <w:b/>
              <w:bCs/>
              <w:noProof/>
            </w:rPr>
            <w:fldChar w:fldCharType="end"/>
          </w:r>
        </w:p>
      </w:sdtContent>
    </w:sdt>
    <w:p w14:paraId="235D33C1" w14:textId="2880170D" w:rsidR="00D012EF" w:rsidRDefault="00D012EF">
      <w:pPr>
        <w:spacing w:before="0" w:after="0"/>
        <w:jc w:val="left"/>
        <w:rPr>
          <w:rFonts w:asciiTheme="majorHAnsi" w:hAnsiTheme="majorHAnsi"/>
          <w:color w:val="365F91" w:themeColor="accent1" w:themeShade="BF"/>
          <w:sz w:val="36"/>
          <w:szCs w:val="28"/>
          <w:lang w:val="en-US"/>
        </w:rPr>
      </w:pPr>
    </w:p>
    <w:p w14:paraId="017A724B" w14:textId="77777777" w:rsidR="00D012EF" w:rsidRDefault="00D012EF">
      <w:pPr>
        <w:spacing w:before="0" w:after="0"/>
        <w:jc w:val="left"/>
        <w:rPr>
          <w:rFonts w:asciiTheme="majorHAnsi" w:hAnsiTheme="majorHAnsi"/>
          <w:color w:val="365F91" w:themeColor="accent1" w:themeShade="BF"/>
          <w:sz w:val="36"/>
          <w:szCs w:val="28"/>
          <w:lang w:val="en-US"/>
        </w:rPr>
      </w:pPr>
      <w:r>
        <w:rPr>
          <w:lang w:val="en-US"/>
        </w:rPr>
        <w:br w:type="page"/>
      </w:r>
    </w:p>
    <w:p w14:paraId="3CA3A2C5" w14:textId="7E5AEE71" w:rsidR="002738B3" w:rsidRPr="005053D8" w:rsidRDefault="00566BAB" w:rsidP="00D012EF">
      <w:pPr>
        <w:pStyle w:val="Heading2"/>
        <w:rPr>
          <w:lang w:val="en-US"/>
        </w:rPr>
      </w:pPr>
      <w:bookmarkStart w:id="2" w:name="_Toc53522103"/>
      <w:r w:rsidRPr="005053D8">
        <w:rPr>
          <w:lang w:val="en-US"/>
        </w:rPr>
        <w:lastRenderedPageBreak/>
        <w:t>Introduction</w:t>
      </w:r>
      <w:bookmarkEnd w:id="2"/>
    </w:p>
    <w:p w14:paraId="6CA82207" w14:textId="1A50B5D6" w:rsidR="002738B3" w:rsidRPr="005053D8" w:rsidRDefault="00566BAB" w:rsidP="00D012EF">
      <w:pPr>
        <w:rPr>
          <w:lang w:val="en-US"/>
        </w:rPr>
      </w:pPr>
      <w:r w:rsidRPr="005053D8">
        <w:rPr>
          <w:lang w:val="en-US"/>
        </w:rPr>
        <w:t xml:space="preserve">The DEVS web viewer is a Web application developed in HTML and </w:t>
      </w:r>
      <w:r w:rsidR="005053D8" w:rsidRPr="005053D8">
        <w:rPr>
          <w:lang w:val="en-US"/>
        </w:rPr>
        <w:t>JavaScript</w:t>
      </w:r>
      <w:r w:rsidRPr="005053D8">
        <w:rPr>
          <w:lang w:val="en-US"/>
        </w:rPr>
        <w:t xml:space="preserve">. It relies </w:t>
      </w:r>
      <w:r w:rsidR="0014371D" w:rsidRPr="005053D8">
        <w:rPr>
          <w:lang w:val="en-US"/>
        </w:rPr>
        <w:t>on quickly</w:t>
      </w:r>
      <w:r w:rsidRPr="005053D8">
        <w:rPr>
          <w:lang w:val="en-US"/>
        </w:rPr>
        <w:t xml:space="preserve"> maturing tools such as HTML5, the Canvas object, WebGL and the </w:t>
      </w:r>
      <w:proofErr w:type="spellStart"/>
      <w:r w:rsidRPr="005053D8">
        <w:rPr>
          <w:lang w:val="en-US"/>
        </w:rPr>
        <w:t>FileReader</w:t>
      </w:r>
      <w:proofErr w:type="spellEnd"/>
      <w:r w:rsidRPr="005053D8">
        <w:rPr>
          <w:lang w:val="en-US"/>
        </w:rPr>
        <w:t xml:space="preserve"> API. It provides an animated visualization of the simulation output for DEVS and Cell-DEVS simulation results. The application can convert original log files for multiple DEVS simulators into a common specification. In this way, it decouples the visualization from the simulator.</w:t>
      </w:r>
    </w:p>
    <w:p w14:paraId="18D4D2BD" w14:textId="0E484ECB" w:rsidR="00D012EF" w:rsidRDefault="00566BAB" w:rsidP="00D012EF">
      <w:pPr>
        <w:rPr>
          <w:lang w:val="en-US"/>
        </w:rPr>
      </w:pPr>
      <w:r w:rsidRPr="005053D8">
        <w:rPr>
          <w:lang w:val="en-US"/>
        </w:rPr>
        <w:t xml:space="preserve">It uses SVG diagrams for DEVS models and a Canvas based representation for Cell-DEVS models. The simulators currently supported by the visualizer are CD++ (DEVS and Cell-DEVS), </w:t>
      </w:r>
      <w:r w:rsidR="007A0D81" w:rsidRPr="005053D8">
        <w:rPr>
          <w:lang w:val="en-US"/>
        </w:rPr>
        <w:t xml:space="preserve">CD++2.0 (Cell-DEVS), </w:t>
      </w:r>
      <w:r w:rsidRPr="005053D8">
        <w:rPr>
          <w:lang w:val="en-US"/>
        </w:rPr>
        <w:t xml:space="preserve">and Cadmium (DEVS and Cell-DEVS). In this document, we will first </w:t>
      </w:r>
      <w:r w:rsidR="00D012EF">
        <w:rPr>
          <w:lang w:val="en-US"/>
        </w:rPr>
        <w:t>provide a step-by-step tutorial to load both DEVS and Cell-DEVS results in the WebViewer. The</w:t>
      </w:r>
      <w:r w:rsidR="00FB1A33">
        <w:rPr>
          <w:lang w:val="en-US"/>
        </w:rPr>
        <w:t xml:space="preserve"> second section will explain the various features of the graphic user interface.  Following sections will delve deeper into the mechanics underlying the DEVS WebViewer.</w:t>
      </w:r>
    </w:p>
    <w:p w14:paraId="5B340991" w14:textId="0786B5CA" w:rsidR="00FB1A33" w:rsidRDefault="00FB1A33">
      <w:pPr>
        <w:spacing w:before="0" w:after="0"/>
        <w:jc w:val="left"/>
        <w:rPr>
          <w:lang w:val="en-US"/>
        </w:rPr>
      </w:pPr>
      <w:r>
        <w:rPr>
          <w:lang w:val="en-US"/>
        </w:rPr>
        <w:br w:type="page"/>
      </w:r>
    </w:p>
    <w:p w14:paraId="170D19DF" w14:textId="070777ED" w:rsidR="003836B8" w:rsidRDefault="003836B8" w:rsidP="003836B8">
      <w:pPr>
        <w:pStyle w:val="Heading2"/>
        <w:rPr>
          <w:lang w:val="en-US"/>
        </w:rPr>
      </w:pPr>
      <w:bookmarkStart w:id="3" w:name="_Toc53522104"/>
      <w:r>
        <w:rPr>
          <w:lang w:val="en-US"/>
        </w:rPr>
        <w:lastRenderedPageBreak/>
        <w:t>Visualization of DEVS and Cell-DEVS results:</w:t>
      </w:r>
      <w:bookmarkEnd w:id="3"/>
    </w:p>
    <w:p w14:paraId="45B57E1C" w14:textId="7E53D3F6" w:rsidR="00110EDD" w:rsidRDefault="00110EDD" w:rsidP="00182307">
      <w:bookmarkStart w:id="4" w:name="_Toc53522106"/>
      <w:r>
        <w:t xml:space="preserve">The </w:t>
      </w:r>
      <w:proofErr w:type="spellStart"/>
      <w:r>
        <w:t>WebViewer</w:t>
      </w:r>
      <w:proofErr w:type="spellEnd"/>
      <w:r>
        <w:t xml:space="preserve"> </w:t>
      </w:r>
      <w:r w:rsidR="00182307">
        <w:t xml:space="preserve">is a web application that </w:t>
      </w:r>
      <w:r>
        <w:t>will allow you to visualize DEVS and Cell-DEVS models online.</w:t>
      </w:r>
      <w:r w:rsidR="00182307">
        <w:t xml:space="preserve"> </w:t>
      </w:r>
      <w:r w:rsidR="00984DAD">
        <w:t xml:space="preserve">The recommended browser to access the application is Chrome, some features may not work properly using other browsers. </w:t>
      </w:r>
      <w:r w:rsidR="00182307">
        <w:t>The application can be accessed at the following address:</w:t>
      </w:r>
    </w:p>
    <w:p w14:paraId="1BB0E2BB" w14:textId="636BD389" w:rsidR="00110EDD" w:rsidRDefault="00182307" w:rsidP="00182307">
      <w:pPr>
        <w:ind w:firstLine="720"/>
      </w:pPr>
      <w:hyperlink r:id="rId9" w:history="1">
        <w:r w:rsidRPr="002D0A93">
          <w:rPr>
            <w:rStyle w:val="Hyperlink"/>
          </w:rPr>
          <w:t>http://ec2-3-235-245-192.compute-1.amazonaws.com:8080/devs-viewer/app-simple/</w:t>
        </w:r>
      </w:hyperlink>
    </w:p>
    <w:p w14:paraId="4B8D9A2B" w14:textId="381AE088" w:rsidR="00110EDD" w:rsidRDefault="00110EDD" w:rsidP="00110EDD">
      <w:r>
        <w:t xml:space="preserve">You will </w:t>
      </w:r>
      <w:r w:rsidR="00182307">
        <w:t>see this interface</w:t>
      </w:r>
      <w:r>
        <w:t>:</w:t>
      </w:r>
    </w:p>
    <w:p w14:paraId="23974F4A" w14:textId="77777777" w:rsidR="00110EDD" w:rsidRDefault="00110EDD" w:rsidP="00182307">
      <w:pPr>
        <w:jc w:val="center"/>
      </w:pPr>
      <w:r>
        <w:rPr>
          <w:noProof/>
        </w:rPr>
        <w:drawing>
          <wp:inline distT="0" distB="0" distL="0" distR="0" wp14:anchorId="7EC99BC7" wp14:editId="176A0F97">
            <wp:extent cx="3810040" cy="1728000"/>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10040" cy="1728000"/>
                    </a:xfrm>
                    <a:prstGeom prst="rect">
                      <a:avLst/>
                    </a:prstGeom>
                  </pic:spPr>
                </pic:pic>
              </a:graphicData>
            </a:graphic>
          </wp:inline>
        </w:drawing>
      </w:r>
    </w:p>
    <w:p w14:paraId="32C1A61A" w14:textId="77777777" w:rsidR="00110EDD" w:rsidRDefault="00110EDD" w:rsidP="00110EDD">
      <w:r>
        <w:t>After that you will be able to visualize DEVS models or Cell-DEVS models as follows.</w:t>
      </w:r>
    </w:p>
    <w:p w14:paraId="4374ADC8" w14:textId="270BBC8C" w:rsidR="00FB1A33" w:rsidRPr="005053D8" w:rsidRDefault="00FB1A33" w:rsidP="003836B8">
      <w:pPr>
        <w:pStyle w:val="Heading3"/>
        <w:rPr>
          <w:sz w:val="20"/>
          <w:szCs w:val="20"/>
          <w:u w:val="single"/>
          <w:lang w:val="en-US"/>
        </w:rPr>
      </w:pPr>
      <w:r w:rsidRPr="005053D8">
        <w:rPr>
          <w:lang w:val="en-US"/>
        </w:rPr>
        <w:t xml:space="preserve">DEVS </w:t>
      </w:r>
      <w:r>
        <w:rPr>
          <w:lang w:val="en-US"/>
        </w:rPr>
        <w:t xml:space="preserve">Results: </w:t>
      </w:r>
      <w:r w:rsidRPr="005053D8">
        <w:rPr>
          <w:lang w:val="en-US"/>
        </w:rPr>
        <w:t>Alternate Bit Protocol</w:t>
      </w:r>
      <w:bookmarkEnd w:id="4"/>
    </w:p>
    <w:p w14:paraId="7D68187A" w14:textId="08508AEC" w:rsidR="00984DAD" w:rsidRDefault="00FB1A33" w:rsidP="00FB1A33">
      <w:pPr>
        <w:rPr>
          <w:ins w:id="5" w:author="Bruno St-Aubin" w:date="2020-10-15T14:44:00Z"/>
          <w:lang w:val="en-US"/>
        </w:rPr>
      </w:pPr>
      <w:r>
        <w:rPr>
          <w:lang w:val="en-US"/>
        </w:rPr>
        <w:t>In this section, we will demonstrate, step-by-step, how to load and visualize DEVS simulation results.</w:t>
      </w:r>
      <w:r w:rsidR="00984DAD">
        <w:rPr>
          <w:lang w:val="en-US"/>
        </w:rPr>
        <w:t xml:space="preserve"> Sample files are provided alongside this tutorial. Sample input files </w:t>
      </w:r>
      <w:r w:rsidR="00A81EFC">
        <w:rPr>
          <w:lang w:val="en-US"/>
        </w:rPr>
        <w:t>can be found</w:t>
      </w:r>
      <w:r w:rsidR="00AB4ADC">
        <w:rPr>
          <w:lang w:val="en-US"/>
        </w:rPr>
        <w:t xml:space="preserve"> in</w:t>
      </w:r>
      <w:r w:rsidR="00984DAD">
        <w:rPr>
          <w:lang w:val="en-US"/>
        </w:rPr>
        <w:t xml:space="preserve"> </w:t>
      </w:r>
      <w:r w:rsidR="00AB4ADC">
        <w:rPr>
          <w:lang w:val="en-US"/>
        </w:rPr>
        <w:t xml:space="preserve">the </w:t>
      </w:r>
      <w:r w:rsidR="00984DAD">
        <w:rPr>
          <w:lang w:val="en-US"/>
        </w:rPr>
        <w:t>“.\</w:t>
      </w:r>
      <w:r w:rsidR="00984DAD" w:rsidRPr="00984DAD">
        <w:rPr>
          <w:lang w:val="en-US"/>
        </w:rPr>
        <w:t>Sample Input\ABP - Cadmium - DEVS</w:t>
      </w:r>
      <w:r w:rsidR="00984DAD">
        <w:rPr>
          <w:lang w:val="en-US"/>
        </w:rPr>
        <w:t>” folder.</w:t>
      </w:r>
      <w:ins w:id="6" w:author="Bruno St-Aubin" w:date="2020-10-15T14:44:00Z">
        <w:r w:rsidR="00A81EFC">
          <w:rPr>
            <w:lang w:val="en-US"/>
          </w:rPr>
          <w:t xml:space="preserve"> The folder contains 2 files:</w:t>
        </w:r>
      </w:ins>
    </w:p>
    <w:p w14:paraId="1FC1A416" w14:textId="76527572" w:rsidR="00A81EFC" w:rsidRDefault="00A81EFC" w:rsidP="00A81EFC">
      <w:pPr>
        <w:pStyle w:val="ListParagraph"/>
        <w:numPr>
          <w:ilvl w:val="0"/>
          <w:numId w:val="27"/>
        </w:numPr>
        <w:rPr>
          <w:ins w:id="7" w:author="Bruno St-Aubin" w:date="2020-10-15T14:44:00Z"/>
          <w:lang w:val="en-CA"/>
        </w:rPr>
      </w:pPr>
      <w:proofErr w:type="spellStart"/>
      <w:ins w:id="8" w:author="Bruno St-Aubin" w:date="2020-10-15T14:44:00Z">
        <w:r w:rsidRPr="00A81EFC">
          <w:rPr>
            <w:lang w:val="en-CA"/>
            <w:rPrChange w:id="9" w:author="Bruno St-Aubin" w:date="2020-10-15T14:44:00Z">
              <w:rPr>
                <w:lang w:val="en-US"/>
              </w:rPr>
            </w:rPrChange>
          </w:rPr>
          <w:t>ABP.json</w:t>
        </w:r>
        <w:proofErr w:type="spellEnd"/>
        <w:r w:rsidRPr="00A81EFC">
          <w:rPr>
            <w:lang w:val="en-CA"/>
            <w:rPrChange w:id="10" w:author="Bruno St-Aubin" w:date="2020-10-15T14:44:00Z">
              <w:rPr>
                <w:lang w:val="en-US"/>
              </w:rPr>
            </w:rPrChange>
          </w:rPr>
          <w:t xml:space="preserve">:  A </w:t>
        </w:r>
        <w:r w:rsidRPr="00A81EFC">
          <w:rPr>
            <w:i/>
            <w:iCs/>
            <w:lang w:val="en-CA"/>
            <w:rPrChange w:id="11" w:author="Bruno St-Aubin" w:date="2020-10-15T14:44:00Z">
              <w:rPr>
                <w:i/>
                <w:iCs/>
                <w:lang w:val="en-US"/>
              </w:rPr>
            </w:rPrChange>
          </w:rPr>
          <w:t xml:space="preserve">json </w:t>
        </w:r>
        <w:r w:rsidRPr="00A81EFC">
          <w:rPr>
            <w:lang w:val="en-CA"/>
            <w:rPrChange w:id="12" w:author="Bruno St-Aubin" w:date="2020-10-15T14:44:00Z">
              <w:rPr>
                <w:lang w:val="en-US"/>
              </w:rPr>
            </w:rPrChange>
          </w:rPr>
          <w:t>file contai</w:t>
        </w:r>
        <w:r w:rsidRPr="00A81EFC">
          <w:rPr>
            <w:lang w:val="en-CA"/>
            <w:rPrChange w:id="13" w:author="Bruno St-Aubin" w:date="2020-10-15T14:44:00Z">
              <w:rPr>
                <w:lang w:val="fr-CA"/>
              </w:rPr>
            </w:rPrChange>
          </w:rPr>
          <w:t xml:space="preserve">ning </w:t>
        </w:r>
        <w:r>
          <w:rPr>
            <w:lang w:val="en-CA"/>
          </w:rPr>
          <w:t>the ABP model information</w:t>
        </w:r>
      </w:ins>
    </w:p>
    <w:p w14:paraId="54709305" w14:textId="72F66E88" w:rsidR="00A81EFC" w:rsidRPr="00A81EFC" w:rsidRDefault="00A81EFC" w:rsidP="00A81EFC">
      <w:pPr>
        <w:pStyle w:val="ListParagraph"/>
        <w:numPr>
          <w:ilvl w:val="0"/>
          <w:numId w:val="27"/>
        </w:numPr>
        <w:rPr>
          <w:lang w:val="en-CA"/>
          <w:rPrChange w:id="14" w:author="Bruno St-Aubin" w:date="2020-10-15T14:44:00Z">
            <w:rPr>
              <w:lang w:val="en-US"/>
            </w:rPr>
          </w:rPrChange>
        </w:rPr>
        <w:pPrChange w:id="15" w:author="Bruno St-Aubin" w:date="2020-10-15T14:44:00Z">
          <w:pPr/>
        </w:pPrChange>
      </w:pPr>
      <w:ins w:id="16" w:author="Bruno St-Aubin" w:date="2020-10-15T14:44:00Z">
        <w:r w:rsidRPr="00A81EFC">
          <w:rPr>
            <w:lang w:val="en-CA"/>
          </w:rPr>
          <w:t>ABP_output_messages.txt</w:t>
        </w:r>
        <w:r>
          <w:rPr>
            <w:lang w:val="en-CA"/>
          </w:rPr>
          <w:t xml:space="preserve">: A </w:t>
        </w:r>
        <w:r>
          <w:rPr>
            <w:i/>
            <w:iCs/>
            <w:lang w:val="en-CA"/>
          </w:rPr>
          <w:t>tx</w:t>
        </w:r>
      </w:ins>
      <w:ins w:id="17" w:author="Bruno St-Aubin" w:date="2020-10-15T14:45:00Z">
        <w:r>
          <w:rPr>
            <w:i/>
            <w:iCs/>
            <w:lang w:val="en-CA"/>
          </w:rPr>
          <w:t>t</w:t>
        </w:r>
        <w:r>
          <w:rPr>
            <w:lang w:val="en-CA"/>
          </w:rPr>
          <w:t xml:space="preserve"> file containing all the output messages for the simulation</w:t>
        </w:r>
      </w:ins>
    </w:p>
    <w:p w14:paraId="4C92BE9C" w14:textId="5CEC15B2" w:rsidR="00FB1A33" w:rsidRDefault="005D310C" w:rsidP="00FB1A33">
      <w:pPr>
        <w:rPr>
          <w:lang w:val="en-US"/>
        </w:rPr>
      </w:pPr>
      <w:r w:rsidRPr="00A81EFC">
        <w:rPr>
          <w:lang w:val="en-CA"/>
          <w:rPrChange w:id="18" w:author="Bruno St-Aubin" w:date="2020-10-15T14:44:00Z">
            <w:rPr>
              <w:lang w:val="en-US"/>
            </w:rPr>
          </w:rPrChange>
        </w:rPr>
        <w:t xml:space="preserve"> </w:t>
      </w:r>
      <w:r>
        <w:rPr>
          <w:lang w:val="en-US"/>
        </w:rPr>
        <w:t xml:space="preserve">This </w:t>
      </w:r>
      <w:del w:id="19" w:author="Bruno St-Aubin" w:date="2020-10-15T14:39:00Z">
        <w:r w:rsidDel="00A81EFC">
          <w:rPr>
            <w:lang w:val="en-US"/>
          </w:rPr>
          <w:delText xml:space="preserve">process </w:delText>
        </w:r>
      </w:del>
      <w:ins w:id="20" w:author="Bruno St-Aubin" w:date="2020-10-15T14:39:00Z">
        <w:r w:rsidR="00A81EFC">
          <w:rPr>
            <w:lang w:val="en-US"/>
          </w:rPr>
          <w:t xml:space="preserve">procedure </w:t>
        </w:r>
      </w:ins>
      <w:r>
        <w:rPr>
          <w:lang w:val="en-US"/>
        </w:rPr>
        <w:t xml:space="preserve">assumes that the simulation loaded is not in the DEVS WebViewer </w:t>
      </w:r>
      <w:r w:rsidR="007A5071">
        <w:rPr>
          <w:lang w:val="en-US"/>
        </w:rPr>
        <w:t>f</w:t>
      </w:r>
      <w:r>
        <w:rPr>
          <w:lang w:val="en-US"/>
        </w:rPr>
        <w:t xml:space="preserve">ormat and that a </w:t>
      </w:r>
      <w:proofErr w:type="spellStart"/>
      <w:r w:rsidRPr="005D310C">
        <w:rPr>
          <w:i/>
          <w:iCs/>
          <w:lang w:val="en-US"/>
        </w:rPr>
        <w:t>diagram.svg</w:t>
      </w:r>
      <w:proofErr w:type="spellEnd"/>
      <w:r>
        <w:rPr>
          <w:lang w:val="en-US"/>
        </w:rPr>
        <w:t xml:space="preserve"> file </w:t>
      </w:r>
      <w:r w:rsidR="002E171E">
        <w:rPr>
          <w:lang w:val="en-US"/>
        </w:rPr>
        <w:t>is not provided.</w:t>
      </w:r>
    </w:p>
    <w:p w14:paraId="75368179" w14:textId="423A52C3" w:rsidR="00FB1A33" w:rsidRDefault="00FB1A33" w:rsidP="005D310C">
      <w:pPr>
        <w:pStyle w:val="ListParagraph"/>
        <w:numPr>
          <w:ilvl w:val="0"/>
          <w:numId w:val="19"/>
        </w:numPr>
        <w:ind w:left="714" w:hanging="357"/>
        <w:contextualSpacing w:val="0"/>
        <w:rPr>
          <w:lang w:val="en-US"/>
        </w:rPr>
      </w:pPr>
      <w:r>
        <w:rPr>
          <w:lang w:val="en-US"/>
        </w:rPr>
        <w:t>Convert the simulation output files to the DEVS WebViewer format. To do this, drag and drop the</w:t>
      </w:r>
      <w:r w:rsidR="009253D6">
        <w:rPr>
          <w:lang w:val="en-US"/>
        </w:rPr>
        <w:t xml:space="preserve"> output</w:t>
      </w:r>
      <w:r>
        <w:rPr>
          <w:lang w:val="en-US"/>
        </w:rPr>
        <w:t xml:space="preserve"> files </w:t>
      </w:r>
      <w:r w:rsidR="005D310C">
        <w:rPr>
          <w:lang w:val="en-US"/>
        </w:rPr>
        <w:t>o</w:t>
      </w:r>
      <w:r>
        <w:rPr>
          <w:lang w:val="en-US"/>
        </w:rPr>
        <w:t>nto the dashed box in the GUI.</w:t>
      </w:r>
      <w:r w:rsidR="009253D6">
        <w:rPr>
          <w:lang w:val="en-US"/>
        </w:rPr>
        <w:t xml:space="preserve"> Single or multiple files can be added.  </w:t>
      </w:r>
    </w:p>
    <w:p w14:paraId="5285C85F" w14:textId="77F6CDF3" w:rsidR="005800FC" w:rsidRDefault="005800FC" w:rsidP="005800FC">
      <w:pPr>
        <w:pStyle w:val="ListParagraph"/>
        <w:rPr>
          <w:rFonts w:asciiTheme="majorHAnsi" w:hAnsiTheme="majorHAnsi" w:cstheme="majorHAnsi"/>
          <w:i/>
          <w:iCs/>
          <w:color w:val="632423" w:themeColor="accent2" w:themeShade="80"/>
          <w:lang w:val="en-US"/>
        </w:rPr>
      </w:pPr>
      <w:r w:rsidRPr="00F00E84">
        <w:rPr>
          <w:rFonts w:asciiTheme="majorHAnsi" w:hAnsiTheme="majorHAnsi" w:cstheme="majorHAnsi"/>
          <w:i/>
          <w:iCs/>
          <w:color w:val="632423" w:themeColor="accent2" w:themeShade="80"/>
          <w:lang w:val="en-US"/>
        </w:rPr>
        <w:t>* NOTE: Results can be converted manually using the procedure “</w:t>
      </w:r>
      <w:r w:rsidRPr="00F00E84">
        <w:rPr>
          <w:rFonts w:asciiTheme="majorHAnsi" w:hAnsiTheme="majorHAnsi" w:cstheme="majorHAnsi"/>
          <w:i/>
          <w:iCs/>
          <w:color w:val="632423" w:themeColor="accent2" w:themeShade="80"/>
          <w:lang w:val="en-US"/>
        </w:rPr>
        <w:fldChar w:fldCharType="begin"/>
      </w:r>
      <w:r w:rsidRPr="00F00E84">
        <w:rPr>
          <w:rFonts w:asciiTheme="majorHAnsi" w:hAnsiTheme="majorHAnsi" w:cstheme="majorHAnsi"/>
          <w:i/>
          <w:iCs/>
          <w:color w:val="632423" w:themeColor="accent2" w:themeShade="80"/>
          <w:lang w:val="en-US"/>
        </w:rPr>
        <w:instrText xml:space="preserve"> REF _Ref53522006 \h  \* MERGEFORMAT </w:instrText>
      </w:r>
      <w:r w:rsidRPr="00F00E84">
        <w:rPr>
          <w:rFonts w:asciiTheme="majorHAnsi" w:hAnsiTheme="majorHAnsi" w:cstheme="majorHAnsi"/>
          <w:i/>
          <w:iCs/>
          <w:color w:val="632423" w:themeColor="accent2" w:themeShade="80"/>
          <w:lang w:val="en-US"/>
        </w:rPr>
      </w:r>
      <w:r w:rsidRPr="00F00E84">
        <w:rPr>
          <w:rFonts w:asciiTheme="majorHAnsi" w:hAnsiTheme="majorHAnsi" w:cstheme="majorHAnsi"/>
          <w:i/>
          <w:iCs/>
          <w:color w:val="632423" w:themeColor="accent2" w:themeShade="80"/>
          <w:lang w:val="en-US"/>
        </w:rPr>
        <w:fldChar w:fldCharType="separate"/>
      </w:r>
      <w:r w:rsidR="003742C4" w:rsidRPr="003742C4">
        <w:rPr>
          <w:rFonts w:asciiTheme="majorHAnsi" w:hAnsiTheme="majorHAnsi" w:cstheme="majorHAnsi"/>
          <w:i/>
          <w:iCs/>
          <w:color w:val="632423" w:themeColor="accent2" w:themeShade="80"/>
          <w:lang w:val="en-US"/>
        </w:rPr>
        <w:t xml:space="preserve">Manual conversion of results to the DEVS </w:t>
      </w:r>
      <w:proofErr w:type="spellStart"/>
      <w:r w:rsidR="003742C4" w:rsidRPr="003742C4">
        <w:rPr>
          <w:rFonts w:asciiTheme="majorHAnsi" w:hAnsiTheme="majorHAnsi" w:cstheme="majorHAnsi"/>
          <w:i/>
          <w:iCs/>
          <w:color w:val="632423" w:themeColor="accent2" w:themeShade="80"/>
          <w:lang w:val="en-US"/>
        </w:rPr>
        <w:t>WebViewer</w:t>
      </w:r>
      <w:proofErr w:type="spellEnd"/>
      <w:r w:rsidR="003742C4" w:rsidRPr="003742C4">
        <w:rPr>
          <w:color w:val="632423" w:themeColor="accent2" w:themeShade="80"/>
          <w:lang w:val="en-US"/>
        </w:rPr>
        <w:t xml:space="preserve"> format</w:t>
      </w:r>
      <w:r w:rsidRPr="00F00E84">
        <w:rPr>
          <w:rFonts w:asciiTheme="majorHAnsi" w:hAnsiTheme="majorHAnsi" w:cstheme="majorHAnsi"/>
          <w:i/>
          <w:iCs/>
          <w:color w:val="632423" w:themeColor="accent2" w:themeShade="80"/>
          <w:lang w:val="en-US"/>
        </w:rPr>
        <w:fldChar w:fldCharType="end"/>
      </w:r>
      <w:r w:rsidRPr="00F00E84">
        <w:rPr>
          <w:rFonts w:asciiTheme="majorHAnsi" w:hAnsiTheme="majorHAnsi" w:cstheme="majorHAnsi"/>
          <w:i/>
          <w:iCs/>
          <w:color w:val="632423" w:themeColor="accent2" w:themeShade="80"/>
          <w:lang w:val="en-US"/>
        </w:rPr>
        <w:t xml:space="preserve">” </w:t>
      </w:r>
      <w:r w:rsidR="00110EDD">
        <w:rPr>
          <w:rFonts w:asciiTheme="majorHAnsi" w:hAnsiTheme="majorHAnsi" w:cstheme="majorHAnsi"/>
          <w:i/>
          <w:iCs/>
          <w:color w:val="632423" w:themeColor="accent2" w:themeShade="80"/>
          <w:lang w:val="en-US"/>
        </w:rPr>
        <w:t>in the appendix</w:t>
      </w:r>
      <w:ins w:id="21" w:author="Bruno St-Aubin" w:date="2020-10-15T15:19:00Z">
        <w:r w:rsidR="00345CB7">
          <w:rPr>
            <w:rFonts w:asciiTheme="majorHAnsi" w:hAnsiTheme="majorHAnsi" w:cstheme="majorHAnsi"/>
            <w:i/>
            <w:iCs/>
            <w:color w:val="632423" w:themeColor="accent2" w:themeShade="80"/>
            <w:lang w:val="en-US"/>
          </w:rPr>
          <w:t xml:space="preserve"> 1</w:t>
        </w:r>
      </w:ins>
      <w:r w:rsidRPr="00F00E84">
        <w:rPr>
          <w:rFonts w:asciiTheme="majorHAnsi" w:hAnsiTheme="majorHAnsi" w:cstheme="majorHAnsi"/>
          <w:i/>
          <w:iCs/>
          <w:color w:val="632423" w:themeColor="accent2" w:themeShade="80"/>
          <w:lang w:val="en-US"/>
        </w:rPr>
        <w:t>. In this case drop the converted results into the dashed box instead of the original simulation output files then, proceed normally.</w:t>
      </w:r>
    </w:p>
    <w:p w14:paraId="062793D9" w14:textId="375F94D2" w:rsidR="00110EDD" w:rsidRDefault="00110EDD" w:rsidP="005800FC">
      <w:pPr>
        <w:pStyle w:val="ListParagraph"/>
        <w:rPr>
          <w:rFonts w:asciiTheme="majorHAnsi" w:hAnsiTheme="majorHAnsi" w:cstheme="majorHAnsi"/>
          <w:i/>
          <w:iCs/>
          <w:color w:val="632423" w:themeColor="accent2" w:themeShade="80"/>
          <w:lang w:val="en-US"/>
        </w:rPr>
      </w:pPr>
    </w:p>
    <w:p w14:paraId="25F511FA" w14:textId="77777777" w:rsidR="00110EDD" w:rsidRDefault="00110EDD" w:rsidP="005800FC">
      <w:pPr>
        <w:pStyle w:val="ListParagraph"/>
        <w:rPr>
          <w:rFonts w:asciiTheme="majorHAnsi" w:hAnsiTheme="majorHAnsi" w:cstheme="majorHAnsi"/>
          <w:i/>
          <w:iCs/>
          <w:color w:val="632423" w:themeColor="accent2" w:themeShade="80"/>
          <w:lang w:val="en-US"/>
        </w:rPr>
      </w:pPr>
      <w:r>
        <w:rPr>
          <w:rFonts w:asciiTheme="majorHAnsi" w:hAnsiTheme="majorHAnsi" w:cstheme="majorHAnsi"/>
          <w:i/>
          <w:iCs/>
          <w:color w:val="632423" w:themeColor="accent2" w:themeShade="80"/>
          <w:lang w:val="en-US"/>
        </w:rPr>
        <w:t xml:space="preserve">We have made available a complete example at: </w:t>
      </w:r>
    </w:p>
    <w:commentRangeStart w:id="22"/>
    <w:p w14:paraId="0A7A5600" w14:textId="1211C28A" w:rsidR="00110EDD" w:rsidRPr="00B35ADF" w:rsidDel="00B35ADF" w:rsidRDefault="00A81EFC" w:rsidP="005D310C">
      <w:pPr>
        <w:pStyle w:val="ListParagraph"/>
        <w:numPr>
          <w:ilvl w:val="0"/>
          <w:numId w:val="19"/>
        </w:numPr>
        <w:ind w:left="714" w:hanging="357"/>
        <w:contextualSpacing w:val="0"/>
        <w:rPr>
          <w:del w:id="23" w:author="Bruno St-Aubin" w:date="2020-10-15T14:45:00Z"/>
          <w:rStyle w:val="Hyperlink"/>
          <w:rFonts w:asciiTheme="majorHAnsi" w:hAnsiTheme="majorHAnsi" w:cstheme="majorHAnsi"/>
          <w:i/>
          <w:iCs/>
          <w:color w:val="632423" w:themeColor="accent2" w:themeShade="80"/>
          <w:u w:val="none"/>
          <w:lang w:val="en-US"/>
          <w:rPrChange w:id="24" w:author="Bruno St-Aubin" w:date="2020-10-15T14:45:00Z">
            <w:rPr>
              <w:del w:id="25" w:author="Bruno St-Aubin" w:date="2020-10-15T14:45:00Z"/>
              <w:rStyle w:val="Hyperlink"/>
              <w:rFonts w:asciiTheme="majorHAnsi" w:hAnsiTheme="majorHAnsi" w:cstheme="majorHAnsi"/>
              <w:i/>
              <w:iCs/>
              <w:lang w:val="en-US"/>
            </w:rPr>
          </w:rPrChange>
        </w:rPr>
      </w:pPr>
      <w:r>
        <w:lastRenderedPageBreak/>
        <w:fldChar w:fldCharType="begin"/>
      </w:r>
      <w:r>
        <w:instrText xml:space="preserve"> HYPERLINK "http://www.sce.carleton.ca/courses/sysc-5104/lib/exe/fetch.php?media=apb-viewer.zip" </w:instrText>
      </w:r>
      <w:r>
        <w:fldChar w:fldCharType="separate"/>
      </w:r>
      <w:r w:rsidR="00110EDD" w:rsidRPr="00410755">
        <w:rPr>
          <w:rStyle w:val="Hyperlink"/>
          <w:rFonts w:asciiTheme="majorHAnsi" w:hAnsiTheme="majorHAnsi" w:cstheme="majorHAnsi"/>
          <w:i/>
          <w:iCs/>
          <w:lang w:val="en-US"/>
        </w:rPr>
        <w:t>http://www.sce.carleton.ca/courses/sysc-5104/</w:t>
      </w:r>
      <w:r w:rsidR="00110EDD" w:rsidRPr="00410755">
        <w:rPr>
          <w:rStyle w:val="Hyperlink"/>
          <w:rFonts w:asciiTheme="majorHAnsi" w:hAnsiTheme="majorHAnsi" w:cstheme="majorHAnsi"/>
          <w:i/>
          <w:iCs/>
          <w:lang w:val="en-US"/>
        </w:rPr>
        <w:t>l</w:t>
      </w:r>
      <w:r w:rsidR="00110EDD" w:rsidRPr="00410755">
        <w:rPr>
          <w:rStyle w:val="Hyperlink"/>
          <w:rFonts w:asciiTheme="majorHAnsi" w:hAnsiTheme="majorHAnsi" w:cstheme="majorHAnsi"/>
          <w:i/>
          <w:iCs/>
          <w:lang w:val="en-US"/>
        </w:rPr>
        <w:t>ib/exe/fetch.php?media=apb-viewer.zip</w:t>
      </w:r>
      <w:r>
        <w:rPr>
          <w:rStyle w:val="Hyperlink"/>
          <w:rFonts w:asciiTheme="majorHAnsi" w:hAnsiTheme="majorHAnsi" w:cstheme="majorHAnsi"/>
          <w:i/>
          <w:iCs/>
          <w:lang w:val="en-US"/>
        </w:rPr>
        <w:fldChar w:fldCharType="end"/>
      </w:r>
    </w:p>
    <w:commentRangeEnd w:id="22"/>
    <w:p w14:paraId="4E60E20D" w14:textId="77777777" w:rsidR="00B35ADF" w:rsidRDefault="00345CB7" w:rsidP="00B35ADF">
      <w:pPr>
        <w:pStyle w:val="ListParagraph"/>
        <w:contextualSpacing w:val="0"/>
        <w:rPr>
          <w:ins w:id="26" w:author="Bruno St-Aubin" w:date="2020-10-15T14:45:00Z"/>
          <w:rFonts w:asciiTheme="majorHAnsi" w:hAnsiTheme="majorHAnsi" w:cstheme="majorHAnsi"/>
          <w:i/>
          <w:iCs/>
          <w:color w:val="632423" w:themeColor="accent2" w:themeShade="80"/>
          <w:lang w:val="en-US"/>
        </w:rPr>
        <w:pPrChange w:id="27" w:author="Bruno St-Aubin" w:date="2020-10-15T14:45:00Z">
          <w:pPr>
            <w:pStyle w:val="ListParagraph"/>
          </w:pPr>
        </w:pPrChange>
      </w:pPr>
      <w:r>
        <w:rPr>
          <w:rStyle w:val="CommentReference"/>
        </w:rPr>
        <w:commentReference w:id="22"/>
      </w:r>
    </w:p>
    <w:p w14:paraId="3C6248CB" w14:textId="77777777" w:rsidR="005D310C" w:rsidRDefault="00FB1A33" w:rsidP="005D310C">
      <w:pPr>
        <w:pStyle w:val="ListParagraph"/>
        <w:numPr>
          <w:ilvl w:val="0"/>
          <w:numId w:val="19"/>
        </w:numPr>
        <w:ind w:left="714" w:hanging="357"/>
        <w:contextualSpacing w:val="0"/>
        <w:rPr>
          <w:lang w:val="en-US"/>
        </w:rPr>
      </w:pPr>
      <w:r w:rsidRPr="005D310C">
        <w:rPr>
          <w:lang w:val="en-US"/>
        </w:rPr>
        <w:t>The dropped files will appear below the dashed box</w:t>
      </w:r>
      <w:r w:rsidR="009253D6" w:rsidRPr="005D310C">
        <w:rPr>
          <w:lang w:val="en-US"/>
        </w:rPr>
        <w:t xml:space="preserve">: </w:t>
      </w:r>
    </w:p>
    <w:p w14:paraId="22269B60" w14:textId="2DD003C9" w:rsidR="00FB1A33" w:rsidRPr="005D310C" w:rsidRDefault="00FB1A33" w:rsidP="005D310C">
      <w:pPr>
        <w:jc w:val="center"/>
        <w:rPr>
          <w:lang w:val="en-US"/>
        </w:rPr>
      </w:pPr>
      <w:del w:id="28" w:author="Bruno St-Aubin" w:date="2020-10-15T14:46:00Z">
        <w:r w:rsidDel="00B35ADF">
          <w:rPr>
            <w:noProof/>
          </w:rPr>
          <w:drawing>
            <wp:inline distT="0" distB="0" distL="0" distR="0" wp14:anchorId="18665477" wp14:editId="19754CD8">
              <wp:extent cx="3783584" cy="1980000"/>
              <wp:effectExtent l="0" t="0" r="762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83584" cy="1980000"/>
                      </a:xfrm>
                      <a:prstGeom prst="rect">
                        <a:avLst/>
                      </a:prstGeom>
                    </pic:spPr>
                  </pic:pic>
                </a:graphicData>
              </a:graphic>
            </wp:inline>
          </w:drawing>
        </w:r>
      </w:del>
      <w:ins w:id="29" w:author="Bruno St-Aubin" w:date="2020-10-15T14:46:00Z">
        <w:r w:rsidR="00B35ADF">
          <w:rPr>
            <w:noProof/>
          </w:rPr>
          <w:drawing>
            <wp:inline distT="0" distB="0" distL="0" distR="0" wp14:anchorId="202E05D2" wp14:editId="53CACF8F">
              <wp:extent cx="3451032" cy="1728000"/>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51032" cy="1728000"/>
                      </a:xfrm>
                      <a:prstGeom prst="rect">
                        <a:avLst/>
                      </a:prstGeom>
                    </pic:spPr>
                  </pic:pic>
                </a:graphicData>
              </a:graphic>
            </wp:inline>
          </w:drawing>
        </w:r>
      </w:ins>
    </w:p>
    <w:p w14:paraId="7AB75250" w14:textId="72BFC72B" w:rsidR="005D310C" w:rsidRPr="005D310C" w:rsidRDefault="00FB1A33" w:rsidP="005D310C">
      <w:pPr>
        <w:pStyle w:val="ListParagraph"/>
        <w:numPr>
          <w:ilvl w:val="0"/>
          <w:numId w:val="19"/>
        </w:numPr>
        <w:ind w:left="714" w:hanging="357"/>
        <w:contextualSpacing w:val="0"/>
        <w:rPr>
          <w:lang w:val="en-US"/>
        </w:rPr>
      </w:pPr>
      <w:r w:rsidRPr="005D310C">
        <w:rPr>
          <w:lang w:val="en-US"/>
        </w:rPr>
        <w:t>At this point,</w:t>
      </w:r>
      <w:r w:rsidR="005D310C" w:rsidRPr="005D310C">
        <w:rPr>
          <w:lang w:val="en-US"/>
        </w:rPr>
        <w:t xml:space="preserve"> you can:</w:t>
      </w:r>
    </w:p>
    <w:p w14:paraId="7F4AAD2D" w14:textId="3F199EFC" w:rsidR="005D310C" w:rsidRDefault="005D310C" w:rsidP="005D310C">
      <w:pPr>
        <w:pStyle w:val="ListParagraph"/>
        <w:numPr>
          <w:ilvl w:val="0"/>
          <w:numId w:val="20"/>
        </w:numPr>
        <w:spacing w:before="60" w:after="60"/>
        <w:ind w:left="1797" w:hanging="357"/>
        <w:contextualSpacing w:val="0"/>
        <w:rPr>
          <w:lang w:val="en-US"/>
        </w:rPr>
      </w:pPr>
      <w:r>
        <w:rPr>
          <w:lang w:val="en-US"/>
        </w:rPr>
        <w:t xml:space="preserve">Remove </w:t>
      </w:r>
      <w:r w:rsidR="00370D6C">
        <w:rPr>
          <w:lang w:val="en-US"/>
        </w:rPr>
        <w:t>a</w:t>
      </w:r>
      <w:r>
        <w:rPr>
          <w:lang w:val="en-US"/>
        </w:rPr>
        <w:t xml:space="preserve"> file by clicking on its name below the dashed box.</w:t>
      </w:r>
      <w:r w:rsidR="00370D6C">
        <w:rPr>
          <w:lang w:val="en-US"/>
        </w:rPr>
        <w:t xml:space="preserve"> </w:t>
      </w:r>
    </w:p>
    <w:p w14:paraId="78E849C3" w14:textId="0323BFC5" w:rsidR="00370D6C" w:rsidRDefault="00370D6C" w:rsidP="005D310C">
      <w:pPr>
        <w:pStyle w:val="ListParagraph"/>
        <w:numPr>
          <w:ilvl w:val="0"/>
          <w:numId w:val="20"/>
        </w:numPr>
        <w:spacing w:before="60" w:after="60"/>
        <w:ind w:left="1797" w:hanging="357"/>
        <w:contextualSpacing w:val="0"/>
        <w:rPr>
          <w:lang w:val="en-US"/>
        </w:rPr>
      </w:pPr>
      <w:r>
        <w:rPr>
          <w:lang w:val="en-US"/>
        </w:rPr>
        <w:t>Replace a file by first removing it then dropping the replacement file in the dashed box.</w:t>
      </w:r>
    </w:p>
    <w:p w14:paraId="2B6207D5" w14:textId="7475227E" w:rsidR="005D310C" w:rsidRDefault="005D310C" w:rsidP="005D310C">
      <w:pPr>
        <w:pStyle w:val="ListParagraph"/>
        <w:numPr>
          <w:ilvl w:val="0"/>
          <w:numId w:val="20"/>
        </w:numPr>
        <w:spacing w:before="60" w:after="60"/>
        <w:ind w:left="1797" w:hanging="357"/>
        <w:contextualSpacing w:val="0"/>
        <w:rPr>
          <w:lang w:val="en-US"/>
        </w:rPr>
      </w:pPr>
      <w:r>
        <w:rPr>
          <w:lang w:val="en-US"/>
        </w:rPr>
        <w:t>Clear all files by clicking the “clear” button.</w:t>
      </w:r>
    </w:p>
    <w:p w14:paraId="4B397A27" w14:textId="2801036A" w:rsidR="005D310C" w:rsidRPr="005D310C" w:rsidRDefault="005D310C" w:rsidP="005D310C">
      <w:pPr>
        <w:pStyle w:val="ListParagraph"/>
        <w:numPr>
          <w:ilvl w:val="0"/>
          <w:numId w:val="20"/>
        </w:numPr>
        <w:spacing w:before="60" w:after="60"/>
        <w:ind w:left="1797" w:hanging="357"/>
        <w:contextualSpacing w:val="0"/>
        <w:rPr>
          <w:lang w:val="en-US"/>
        </w:rPr>
      </w:pPr>
      <w:r w:rsidRPr="005D310C">
        <w:rPr>
          <w:lang w:val="en-US"/>
        </w:rPr>
        <w:t>Proceed by clicking the “Load Simulation” button</w:t>
      </w:r>
    </w:p>
    <w:p w14:paraId="64B67716" w14:textId="2B674C88" w:rsidR="002E171E" w:rsidRDefault="002E171E" w:rsidP="005D310C">
      <w:pPr>
        <w:pStyle w:val="ListParagraph"/>
        <w:numPr>
          <w:ilvl w:val="0"/>
          <w:numId w:val="19"/>
        </w:numPr>
        <w:ind w:left="714" w:hanging="357"/>
        <w:contextualSpacing w:val="0"/>
        <w:rPr>
          <w:lang w:val="en-US"/>
        </w:rPr>
      </w:pPr>
      <w:r>
        <w:rPr>
          <w:lang w:val="en-US"/>
        </w:rPr>
        <w:t xml:space="preserve">Click on the “Load Simulation” button, you will see a warning that the </w:t>
      </w:r>
      <w:proofErr w:type="spellStart"/>
      <w:r w:rsidRPr="002E171E">
        <w:rPr>
          <w:i/>
          <w:iCs/>
          <w:lang w:val="en-US"/>
        </w:rPr>
        <w:t>diagram.svg</w:t>
      </w:r>
      <w:proofErr w:type="spellEnd"/>
      <w:r>
        <w:rPr>
          <w:lang w:val="en-US"/>
        </w:rPr>
        <w:t xml:space="preserve"> was not loaded properly</w:t>
      </w:r>
      <w:r w:rsidR="00584CD3">
        <w:rPr>
          <w:lang w:val="en-US"/>
        </w:rPr>
        <w:t xml:space="preserve">. This is expected behavior. To avoid showing this message, a well-formed </w:t>
      </w:r>
      <w:proofErr w:type="spellStart"/>
      <w:r w:rsidR="00584CD3">
        <w:rPr>
          <w:i/>
          <w:iCs/>
          <w:lang w:val="en-US"/>
        </w:rPr>
        <w:t>diagram.svg</w:t>
      </w:r>
      <w:proofErr w:type="spellEnd"/>
      <w:r w:rsidR="00584CD3">
        <w:rPr>
          <w:lang w:val="en-US"/>
        </w:rPr>
        <w:t xml:space="preserve"> should be provided</w:t>
      </w:r>
      <w:r>
        <w:rPr>
          <w:lang w:val="en-US"/>
        </w:rPr>
        <w:t>:</w:t>
      </w:r>
    </w:p>
    <w:p w14:paraId="262625ED" w14:textId="47D34425" w:rsidR="002E171E" w:rsidRPr="002E171E" w:rsidRDefault="00584CD3" w:rsidP="002E171E">
      <w:pPr>
        <w:jc w:val="center"/>
        <w:rPr>
          <w:lang w:val="en-US"/>
        </w:rPr>
      </w:pPr>
      <w:r>
        <w:rPr>
          <w:noProof/>
        </w:rPr>
        <w:drawing>
          <wp:inline distT="0" distB="0" distL="0" distR="0" wp14:anchorId="7FCA5B21" wp14:editId="0EEA0B46">
            <wp:extent cx="3158738" cy="1092601"/>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07927" cy="1109615"/>
                    </a:xfrm>
                    <a:prstGeom prst="rect">
                      <a:avLst/>
                    </a:prstGeom>
                  </pic:spPr>
                </pic:pic>
              </a:graphicData>
            </a:graphic>
          </wp:inline>
        </w:drawing>
      </w:r>
    </w:p>
    <w:p w14:paraId="3A520F99" w14:textId="0B08C47A" w:rsidR="002E171E" w:rsidRDefault="00584CD3" w:rsidP="005D310C">
      <w:pPr>
        <w:pStyle w:val="ListParagraph"/>
        <w:numPr>
          <w:ilvl w:val="0"/>
          <w:numId w:val="19"/>
        </w:numPr>
        <w:ind w:left="714" w:hanging="357"/>
        <w:contextualSpacing w:val="0"/>
        <w:rPr>
          <w:lang w:val="en-US"/>
        </w:rPr>
      </w:pPr>
      <w:r>
        <w:rPr>
          <w:lang w:val="en-US"/>
        </w:rPr>
        <w:t xml:space="preserve">Click on the </w:t>
      </w:r>
      <w:r w:rsidR="002E5590">
        <w:rPr>
          <w:lang w:val="en-US"/>
        </w:rPr>
        <w:t xml:space="preserve">“Download normalized simulation files” button on the right-hand side of the application. This will download a zip file with the converted results. The zipped file should contain an </w:t>
      </w:r>
      <w:proofErr w:type="spellStart"/>
      <w:proofErr w:type="gramStart"/>
      <w:r w:rsidR="002E5590">
        <w:rPr>
          <w:i/>
          <w:iCs/>
          <w:lang w:val="en-US"/>
        </w:rPr>
        <w:t>options.json</w:t>
      </w:r>
      <w:proofErr w:type="spellEnd"/>
      <w:proofErr w:type="gramEnd"/>
      <w:r w:rsidR="002E5590">
        <w:rPr>
          <w:lang w:val="en-US"/>
        </w:rPr>
        <w:t xml:space="preserve">, </w:t>
      </w:r>
      <w:proofErr w:type="spellStart"/>
      <w:r w:rsidR="002E5590">
        <w:rPr>
          <w:i/>
          <w:iCs/>
          <w:lang w:val="en-US"/>
        </w:rPr>
        <w:t>structure.json</w:t>
      </w:r>
      <w:proofErr w:type="spellEnd"/>
      <w:r w:rsidR="002E5590">
        <w:rPr>
          <w:lang w:val="en-US"/>
        </w:rPr>
        <w:t xml:space="preserve"> and a </w:t>
      </w:r>
      <w:r w:rsidR="002E5590">
        <w:rPr>
          <w:i/>
          <w:iCs/>
          <w:lang w:val="en-US"/>
        </w:rPr>
        <w:t>messages.log</w:t>
      </w:r>
      <w:r w:rsidR="002E5590">
        <w:rPr>
          <w:lang w:val="en-US"/>
        </w:rPr>
        <w:t xml:space="preserve"> files.</w:t>
      </w:r>
    </w:p>
    <w:p w14:paraId="376FE6E5" w14:textId="5259C76A" w:rsidR="002E5590" w:rsidRDefault="002E5590" w:rsidP="002E5590">
      <w:pPr>
        <w:pStyle w:val="ListParagraph"/>
        <w:ind w:left="714"/>
        <w:contextualSpacing w:val="0"/>
        <w:jc w:val="center"/>
        <w:rPr>
          <w:lang w:val="en-US"/>
        </w:rPr>
      </w:pPr>
      <w:r>
        <w:rPr>
          <w:noProof/>
          <w:lang w:val="en-US"/>
        </w:rPr>
        <w:drawing>
          <wp:inline distT="0" distB="0" distL="0" distR="0" wp14:anchorId="6E20C1F6" wp14:editId="28B4C7BF">
            <wp:extent cx="3418950" cy="663870"/>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68350" cy="673462"/>
                    </a:xfrm>
                    <a:prstGeom prst="rect">
                      <a:avLst/>
                    </a:prstGeom>
                    <a:noFill/>
                    <a:ln>
                      <a:noFill/>
                    </a:ln>
                  </pic:spPr>
                </pic:pic>
              </a:graphicData>
            </a:graphic>
          </wp:inline>
        </w:drawing>
      </w:r>
    </w:p>
    <w:p w14:paraId="0032F804" w14:textId="386734BC" w:rsidR="002E5590" w:rsidRDefault="00577B3D" w:rsidP="005D310C">
      <w:pPr>
        <w:pStyle w:val="ListParagraph"/>
        <w:numPr>
          <w:ilvl w:val="0"/>
          <w:numId w:val="19"/>
        </w:numPr>
        <w:ind w:left="714" w:hanging="357"/>
        <w:contextualSpacing w:val="0"/>
        <w:rPr>
          <w:lang w:val="en-US"/>
        </w:rPr>
      </w:pPr>
      <w:r>
        <w:rPr>
          <w:lang w:val="en-US"/>
        </w:rPr>
        <w:t xml:space="preserve">At this point, you must create a </w:t>
      </w:r>
      <w:proofErr w:type="spellStart"/>
      <w:r>
        <w:rPr>
          <w:i/>
          <w:iCs/>
          <w:lang w:val="en-US"/>
        </w:rPr>
        <w:t>diagram.svg</w:t>
      </w:r>
      <w:proofErr w:type="spellEnd"/>
      <w:r>
        <w:rPr>
          <w:lang w:val="en-US"/>
        </w:rPr>
        <w:t xml:space="preserve"> file.</w:t>
      </w:r>
      <w:r w:rsidR="0035072F">
        <w:rPr>
          <w:lang w:val="en-US"/>
        </w:rPr>
        <w:t xml:space="preserve"> There are many ways to do this, you can use a desktop application such as Inkscape (</w:t>
      </w:r>
      <w:hyperlink r:id="rId19" w:history="1">
        <w:r w:rsidR="0035072F" w:rsidRPr="00DD2A41">
          <w:rPr>
            <w:rStyle w:val="Hyperlink"/>
            <w:lang w:val="en-US"/>
          </w:rPr>
          <w:t>https://inkscape.org/</w:t>
        </w:r>
      </w:hyperlink>
      <w:r w:rsidR="0035072F">
        <w:rPr>
          <w:lang w:val="en-US"/>
        </w:rPr>
        <w:t>) or an online tool such as Diagrams.net (</w:t>
      </w:r>
      <w:hyperlink r:id="rId20" w:history="1">
        <w:r w:rsidR="0035072F" w:rsidRPr="00DD2A41">
          <w:rPr>
            <w:rStyle w:val="Hyperlink"/>
            <w:lang w:val="en-US"/>
          </w:rPr>
          <w:t>https://app.diagrams.net/</w:t>
        </w:r>
      </w:hyperlink>
      <w:r w:rsidR="0035072F">
        <w:rPr>
          <w:lang w:val="en-US"/>
        </w:rPr>
        <w:t xml:space="preserve">). Once you have drawn and exported an </w:t>
      </w:r>
      <w:r w:rsidR="0035072F">
        <w:rPr>
          <w:i/>
          <w:iCs/>
          <w:lang w:val="en-US"/>
        </w:rPr>
        <w:t>.</w:t>
      </w:r>
      <w:proofErr w:type="spellStart"/>
      <w:r w:rsidR="0035072F">
        <w:rPr>
          <w:i/>
          <w:iCs/>
          <w:lang w:val="en-US"/>
        </w:rPr>
        <w:t>svg</w:t>
      </w:r>
      <w:proofErr w:type="spellEnd"/>
      <w:r w:rsidR="0035072F">
        <w:rPr>
          <w:lang w:val="en-US"/>
        </w:rPr>
        <w:t xml:space="preserve"> file, it may be convenient to format it to be more readable. SVG </w:t>
      </w:r>
      <w:r w:rsidR="0035072F">
        <w:rPr>
          <w:lang w:val="en-US"/>
        </w:rPr>
        <w:lastRenderedPageBreak/>
        <w:t xml:space="preserve">follows the HTML format so an HTML formatter tool can be used, for example, </w:t>
      </w:r>
      <w:proofErr w:type="spellStart"/>
      <w:r w:rsidR="0035072F">
        <w:rPr>
          <w:lang w:val="en-US"/>
        </w:rPr>
        <w:t>FreeFormatter</w:t>
      </w:r>
      <w:proofErr w:type="spellEnd"/>
      <w:r w:rsidR="0035072F">
        <w:rPr>
          <w:lang w:val="en-US"/>
        </w:rPr>
        <w:t xml:space="preserve"> (</w:t>
      </w:r>
      <w:hyperlink r:id="rId21" w:history="1">
        <w:r w:rsidR="0035072F" w:rsidRPr="00DD2A41">
          <w:rPr>
            <w:rStyle w:val="Hyperlink"/>
            <w:lang w:val="en-US"/>
          </w:rPr>
          <w:t>https://www.freeformatter.com/html-formatter.html</w:t>
        </w:r>
      </w:hyperlink>
      <w:r w:rsidR="0035072F">
        <w:rPr>
          <w:lang w:val="en-US"/>
        </w:rPr>
        <w:t xml:space="preserve">). </w:t>
      </w:r>
    </w:p>
    <w:p w14:paraId="26F517A7" w14:textId="567548D1" w:rsidR="001C5377" w:rsidRDefault="009A0212" w:rsidP="005D310C">
      <w:pPr>
        <w:pStyle w:val="ListParagraph"/>
        <w:numPr>
          <w:ilvl w:val="0"/>
          <w:numId w:val="19"/>
        </w:numPr>
        <w:rPr>
          <w:ins w:id="30" w:author="Bruno St-Aubin" w:date="2020-10-15T15:26:00Z"/>
          <w:lang w:val="en-US"/>
        </w:rPr>
      </w:pPr>
      <w:r>
        <w:rPr>
          <w:lang w:val="en-US"/>
        </w:rPr>
        <w:t xml:space="preserve">For the viewer to animate the simulation’s execution trace, structural elements of the model (atomic and coupled models, ports and couplings) must be associated to SVG elements. This is done by assigning an id to SVG elements and referencing that id in the </w:t>
      </w:r>
      <w:proofErr w:type="spellStart"/>
      <w:r>
        <w:rPr>
          <w:lang w:val="en-US"/>
        </w:rPr>
        <w:t>structure.json</w:t>
      </w:r>
      <w:proofErr w:type="spellEnd"/>
      <w:r>
        <w:rPr>
          <w:lang w:val="en-US"/>
        </w:rPr>
        <w:t xml:space="preserve">. </w:t>
      </w:r>
      <w:r w:rsidR="008731A6">
        <w:rPr>
          <w:lang w:val="en-US"/>
        </w:rPr>
        <w:t xml:space="preserve">Any number and type of SVG elements can be associated to a structural element. </w:t>
      </w:r>
      <w:r>
        <w:rPr>
          <w:lang w:val="en-US"/>
        </w:rPr>
        <w:t>We provide an example below</w:t>
      </w:r>
      <w:r w:rsidR="001C5377">
        <w:rPr>
          <w:lang w:val="en-US"/>
        </w:rPr>
        <w:t xml:space="preserve"> for the “sender” atomic model in the ABP model</w:t>
      </w:r>
      <w:r>
        <w:rPr>
          <w:lang w:val="en-US"/>
        </w:rPr>
        <w:t>:</w:t>
      </w:r>
    </w:p>
    <w:p w14:paraId="6C775736" w14:textId="395991ED" w:rsidR="00276A89" w:rsidRDefault="00276A89" w:rsidP="00276A89">
      <w:pPr>
        <w:pStyle w:val="ListParagraph"/>
        <w:rPr>
          <w:ins w:id="31" w:author="Bruno St-Aubin" w:date="2020-10-15T15:26:00Z"/>
          <w:lang w:val="en-US"/>
        </w:rPr>
      </w:pPr>
    </w:p>
    <w:p w14:paraId="3C400CBC" w14:textId="72500D6A" w:rsidR="00276A89" w:rsidRPr="00276A89" w:rsidRDefault="00276A89" w:rsidP="00276A89">
      <w:pPr>
        <w:pStyle w:val="ListParagraph"/>
        <w:rPr>
          <w:rFonts w:asciiTheme="majorHAnsi" w:hAnsiTheme="majorHAnsi" w:cstheme="majorHAnsi"/>
          <w:i/>
          <w:iCs/>
          <w:color w:val="632423"/>
          <w:lang w:val="en-US"/>
          <w:rPrChange w:id="32" w:author="Bruno St-Aubin" w:date="2020-10-15T15:27:00Z">
            <w:rPr>
              <w:lang w:val="en-US"/>
            </w:rPr>
          </w:rPrChange>
        </w:rPr>
        <w:pPrChange w:id="33" w:author="Bruno St-Aubin" w:date="2020-10-15T15:26:00Z">
          <w:pPr>
            <w:pStyle w:val="ListParagraph"/>
            <w:numPr>
              <w:numId w:val="19"/>
            </w:numPr>
            <w:ind w:hanging="360"/>
          </w:pPr>
        </w:pPrChange>
      </w:pPr>
      <w:ins w:id="34" w:author="Bruno St-Aubin" w:date="2020-10-15T15:26:00Z">
        <w:r w:rsidRPr="00276A89">
          <w:rPr>
            <w:rFonts w:asciiTheme="majorHAnsi" w:hAnsiTheme="majorHAnsi" w:cstheme="majorHAnsi"/>
            <w:i/>
            <w:iCs/>
            <w:color w:val="632423"/>
            <w:lang w:val="en-US"/>
            <w:rPrChange w:id="35" w:author="Bruno St-Aubin" w:date="2020-10-15T15:27:00Z">
              <w:rPr>
                <w:lang w:val="en-US"/>
              </w:rPr>
            </w:rPrChange>
          </w:rPr>
          <w:t>** A completed diagram file</w:t>
        </w:r>
      </w:ins>
      <w:ins w:id="36" w:author="Bruno St-Aubin" w:date="2020-10-15T15:27:00Z">
        <w:r w:rsidRPr="00276A89">
          <w:rPr>
            <w:rFonts w:asciiTheme="majorHAnsi" w:hAnsiTheme="majorHAnsi" w:cstheme="majorHAnsi"/>
            <w:i/>
            <w:iCs/>
            <w:color w:val="632423"/>
            <w:lang w:val="en-US"/>
            <w:rPrChange w:id="37" w:author="Bruno St-Aubin" w:date="2020-10-15T15:27:00Z">
              <w:rPr>
                <w:lang w:val="en-US"/>
              </w:rPr>
            </w:rPrChange>
          </w:rPr>
          <w:t xml:space="preserve"> for this example can be found </w:t>
        </w:r>
        <w:r w:rsidRPr="00276A89">
          <w:rPr>
            <w:rFonts w:asciiTheme="majorHAnsi" w:hAnsiTheme="majorHAnsi" w:cstheme="majorHAnsi"/>
            <w:i/>
            <w:iCs/>
            <w:color w:val="632423"/>
            <w:lang w:val="en-US"/>
            <w:rPrChange w:id="38" w:author="Bruno St-Aubin" w:date="2020-10-15T15:27:00Z">
              <w:rPr>
                <w:lang w:val="en-US"/>
              </w:rPr>
            </w:rPrChange>
          </w:rPr>
          <w:t xml:space="preserve">in the “.\Sample </w:t>
        </w:r>
        <w:r w:rsidRPr="00276A89">
          <w:rPr>
            <w:rFonts w:asciiTheme="majorHAnsi" w:hAnsiTheme="majorHAnsi" w:cstheme="majorHAnsi"/>
            <w:i/>
            <w:iCs/>
            <w:color w:val="632423"/>
            <w:lang w:val="en-US"/>
            <w:rPrChange w:id="39" w:author="Bruno St-Aubin" w:date="2020-10-15T15:27:00Z">
              <w:rPr>
                <w:lang w:val="en-US"/>
              </w:rPr>
            </w:rPrChange>
          </w:rPr>
          <w:t>Output</w:t>
        </w:r>
        <w:r w:rsidRPr="00276A89">
          <w:rPr>
            <w:rFonts w:asciiTheme="majorHAnsi" w:hAnsiTheme="majorHAnsi" w:cstheme="majorHAnsi"/>
            <w:i/>
            <w:iCs/>
            <w:color w:val="632423"/>
            <w:lang w:val="en-US"/>
            <w:rPrChange w:id="40" w:author="Bruno St-Aubin" w:date="2020-10-15T15:27:00Z">
              <w:rPr>
                <w:lang w:val="en-US"/>
              </w:rPr>
            </w:rPrChange>
          </w:rPr>
          <w:t>\ABP - Cadmium - DEVS” folder.</w:t>
        </w:r>
        <w:r w:rsidR="00D277DB">
          <w:rPr>
            <w:rFonts w:asciiTheme="majorHAnsi" w:hAnsiTheme="majorHAnsi" w:cstheme="majorHAnsi"/>
            <w:i/>
            <w:iCs/>
            <w:color w:val="632423"/>
            <w:lang w:val="en-US"/>
          </w:rPr>
          <w:t xml:space="preserve"> The file is named </w:t>
        </w:r>
        <w:proofErr w:type="spellStart"/>
        <w:r w:rsidR="00D277DB">
          <w:rPr>
            <w:rFonts w:asciiTheme="majorHAnsi" w:hAnsiTheme="majorHAnsi" w:cstheme="majorHAnsi"/>
            <w:i/>
            <w:iCs/>
            <w:color w:val="632423"/>
            <w:lang w:val="en-US"/>
          </w:rPr>
          <w:t>diagram.svg</w:t>
        </w:r>
        <w:proofErr w:type="spellEnd"/>
        <w:r w:rsidR="00D277DB">
          <w:rPr>
            <w:rFonts w:asciiTheme="majorHAnsi" w:hAnsiTheme="majorHAnsi" w:cstheme="majorHAnsi"/>
            <w:i/>
            <w:iCs/>
            <w:color w:val="632423"/>
            <w:lang w:val="en-US"/>
          </w:rPr>
          <w:t>.</w:t>
        </w:r>
      </w:ins>
    </w:p>
    <w:p w14:paraId="2D96D186" w14:textId="47D9EAF4" w:rsidR="00440C6F" w:rsidRDefault="00440C6F" w:rsidP="00440C6F">
      <w:pPr>
        <w:ind w:firstLine="720"/>
        <w:rPr>
          <w:b/>
          <w:bCs/>
          <w:i/>
          <w:iCs/>
          <w:lang w:val="en-US"/>
        </w:rPr>
      </w:pPr>
      <w:r w:rsidRPr="00440C6F">
        <w:rPr>
          <w:b/>
          <w:bCs/>
          <w:lang w:val="en-US"/>
        </w:rPr>
        <w:t>SVG Fragment</w:t>
      </w:r>
      <w:r>
        <w:rPr>
          <w:b/>
          <w:bCs/>
          <w:lang w:val="en-US"/>
        </w:rPr>
        <w:t xml:space="preserve"> for the Sender atomic model in </w:t>
      </w:r>
      <w:proofErr w:type="spellStart"/>
      <w:r>
        <w:rPr>
          <w:b/>
          <w:bCs/>
          <w:i/>
          <w:iCs/>
          <w:lang w:val="en-US"/>
        </w:rPr>
        <w:t>diagram.svg</w:t>
      </w:r>
      <w:proofErr w:type="spellEnd"/>
    </w:p>
    <w:p w14:paraId="26BCE0F0" w14:textId="77777777" w:rsidR="005D0C6D" w:rsidRDefault="00977BC6" w:rsidP="00977BC6">
      <w:pPr>
        <w:ind w:left="720"/>
        <w:rPr>
          <w:lang w:val="en-US"/>
        </w:rPr>
      </w:pPr>
      <w:r>
        <w:rPr>
          <w:lang w:val="en-US"/>
        </w:rPr>
        <w:t>As can be seen below, multiple SVG elements can be used to represent structural components of a single model. In this case</w:t>
      </w:r>
      <w:r w:rsidR="005D0C6D">
        <w:rPr>
          <w:lang w:val="en-US"/>
        </w:rPr>
        <w:t>:</w:t>
      </w:r>
    </w:p>
    <w:p w14:paraId="1D57C7A4" w14:textId="0CDB670D" w:rsidR="005D0C6D" w:rsidRDefault="005D0C6D" w:rsidP="005D0C6D">
      <w:pPr>
        <w:pStyle w:val="ListParagraph"/>
        <w:numPr>
          <w:ilvl w:val="0"/>
          <w:numId w:val="21"/>
        </w:numPr>
        <w:rPr>
          <w:lang w:val="en-US"/>
        </w:rPr>
      </w:pPr>
      <w:r>
        <w:rPr>
          <w:lang w:val="en-US"/>
        </w:rPr>
        <w:t xml:space="preserve">The m-04 </w:t>
      </w:r>
      <w:proofErr w:type="spellStart"/>
      <w:r w:rsidR="00977BC6" w:rsidRPr="005D0C6D">
        <w:rPr>
          <w:i/>
          <w:iCs/>
          <w:lang w:val="en-US"/>
        </w:rPr>
        <w:t>rect</w:t>
      </w:r>
      <w:proofErr w:type="spellEnd"/>
      <w:r w:rsidR="00977BC6" w:rsidRPr="005D0C6D">
        <w:rPr>
          <w:lang w:val="en-US"/>
        </w:rPr>
        <w:t xml:space="preserve"> element will represent the “receiver” atomic model</w:t>
      </w:r>
    </w:p>
    <w:p w14:paraId="531D73F5" w14:textId="3B251FE2" w:rsidR="005D0C6D" w:rsidRDefault="005D0C6D" w:rsidP="005D0C6D">
      <w:pPr>
        <w:pStyle w:val="ListParagraph"/>
        <w:numPr>
          <w:ilvl w:val="0"/>
          <w:numId w:val="21"/>
        </w:numPr>
        <w:rPr>
          <w:lang w:val="en-US"/>
        </w:rPr>
      </w:pPr>
      <w:r>
        <w:rPr>
          <w:lang w:val="en-US"/>
        </w:rPr>
        <w:t xml:space="preserve">The </w:t>
      </w:r>
      <w:r w:rsidRPr="005D0C6D">
        <w:rPr>
          <w:lang w:val="en-US"/>
        </w:rPr>
        <w:t>t-04</w:t>
      </w:r>
      <w:r>
        <w:rPr>
          <w:lang w:val="en-US"/>
        </w:rPr>
        <w:t xml:space="preserve"> </w:t>
      </w:r>
      <w:r>
        <w:rPr>
          <w:i/>
          <w:iCs/>
          <w:lang w:val="en-US"/>
        </w:rPr>
        <w:t>text</w:t>
      </w:r>
      <w:r w:rsidRPr="005D0C6D">
        <w:rPr>
          <w:lang w:val="en-US"/>
        </w:rPr>
        <w:t xml:space="preserve"> element will </w:t>
      </w:r>
      <w:r>
        <w:rPr>
          <w:lang w:val="en-US"/>
        </w:rPr>
        <w:t>label the “receiver” atomic model</w:t>
      </w:r>
    </w:p>
    <w:p w14:paraId="0E17710E" w14:textId="25DFB337" w:rsidR="00977BC6" w:rsidRDefault="005D0C6D" w:rsidP="005D0C6D">
      <w:pPr>
        <w:pStyle w:val="ListParagraph"/>
        <w:numPr>
          <w:ilvl w:val="0"/>
          <w:numId w:val="21"/>
        </w:numPr>
        <w:rPr>
          <w:lang w:val="en-US"/>
        </w:rPr>
      </w:pPr>
      <w:r>
        <w:rPr>
          <w:lang w:val="en-US"/>
        </w:rPr>
        <w:t xml:space="preserve">The p-09 and p-10 </w:t>
      </w:r>
      <w:r>
        <w:rPr>
          <w:i/>
          <w:iCs/>
          <w:lang w:val="en-US"/>
        </w:rPr>
        <w:t>text</w:t>
      </w:r>
      <w:r>
        <w:rPr>
          <w:lang w:val="en-US"/>
        </w:rPr>
        <w:t xml:space="preserve"> elements will represent ports of the “receiver” atomic model</w:t>
      </w:r>
    </w:p>
    <w:p w14:paraId="6D9C303F" w14:textId="383062A8" w:rsidR="005D0C6D" w:rsidRPr="005D0C6D" w:rsidRDefault="005D0C6D" w:rsidP="005D0C6D">
      <w:pPr>
        <w:pStyle w:val="ListParagraph"/>
        <w:numPr>
          <w:ilvl w:val="0"/>
          <w:numId w:val="21"/>
        </w:numPr>
        <w:rPr>
          <w:lang w:val="en-US"/>
        </w:rPr>
      </w:pPr>
      <w:r>
        <w:rPr>
          <w:lang w:val="en-US"/>
        </w:rPr>
        <w:t xml:space="preserve">The l-08 </w:t>
      </w:r>
      <w:r>
        <w:rPr>
          <w:i/>
          <w:iCs/>
          <w:lang w:val="en-US"/>
        </w:rPr>
        <w:t>path</w:t>
      </w:r>
      <w:r>
        <w:rPr>
          <w:lang w:val="en-US"/>
        </w:rPr>
        <w:t xml:space="preserve"> element will represent the coupling between the “receiver” atomic model and the “network” coupled model</w:t>
      </w:r>
    </w:p>
    <w:tbl>
      <w:tblPr>
        <w:tblStyle w:val="TableGrid"/>
        <w:tblW w:w="0" w:type="auto"/>
        <w:tblInd w:w="704" w:type="dxa"/>
        <w:shd w:val="clear" w:color="auto" w:fill="F8F8F8"/>
        <w:tblCellMar>
          <w:top w:w="57" w:type="dxa"/>
          <w:bottom w:w="57" w:type="dxa"/>
        </w:tblCellMar>
        <w:tblLook w:val="04A0" w:firstRow="1" w:lastRow="0" w:firstColumn="1" w:lastColumn="0" w:noHBand="0" w:noVBand="1"/>
      </w:tblPr>
      <w:tblGrid>
        <w:gridCol w:w="8315"/>
      </w:tblGrid>
      <w:tr w:rsidR="00440C6F" w14:paraId="679C6857" w14:textId="77777777" w:rsidTr="008731A6">
        <w:tc>
          <w:tcPr>
            <w:tcW w:w="8315" w:type="dxa"/>
            <w:shd w:val="clear" w:color="auto" w:fill="F8F8F8"/>
          </w:tcPr>
          <w:p w14:paraId="22DF1E08" w14:textId="77777777" w:rsidR="00440C6F" w:rsidRPr="008731A6" w:rsidRDefault="00440C6F" w:rsidP="008731A6">
            <w:pPr>
              <w:shd w:val="clear" w:color="auto" w:fill="F8F8F8"/>
              <w:ind w:right="665"/>
              <w:contextualSpacing/>
              <w:rPr>
                <w:rFonts w:ascii="Courier New" w:hAnsi="Courier New" w:cs="Courier New"/>
                <w:sz w:val="20"/>
                <w:szCs w:val="20"/>
                <w:lang w:val="en-US"/>
              </w:rPr>
            </w:pPr>
            <w:r w:rsidRPr="008731A6">
              <w:rPr>
                <w:rFonts w:ascii="Courier New" w:hAnsi="Courier New" w:cs="Courier New"/>
                <w:sz w:val="20"/>
                <w:szCs w:val="20"/>
                <w:lang w:val="en-US"/>
              </w:rPr>
              <w:t>&lt;</w:t>
            </w:r>
            <w:proofErr w:type="spellStart"/>
            <w:r w:rsidRPr="008731A6">
              <w:rPr>
                <w:rFonts w:ascii="Courier New" w:hAnsi="Courier New" w:cs="Courier New"/>
                <w:sz w:val="20"/>
                <w:szCs w:val="20"/>
                <w:lang w:val="en-US"/>
              </w:rPr>
              <w:t>rect</w:t>
            </w:r>
            <w:proofErr w:type="spellEnd"/>
            <w:r w:rsidRPr="008731A6">
              <w:rPr>
                <w:rFonts w:ascii="Courier New" w:hAnsi="Courier New" w:cs="Courier New"/>
                <w:sz w:val="20"/>
                <w:szCs w:val="20"/>
                <w:lang w:val="en-US"/>
              </w:rPr>
              <w:t xml:space="preserve"> id="m-04" width="24.8" height="79.8" x="177.1" y="66.1/&gt;</w:t>
            </w:r>
          </w:p>
          <w:p w14:paraId="648FDB97" w14:textId="77777777" w:rsidR="00440C6F" w:rsidRPr="008731A6" w:rsidRDefault="00440C6F" w:rsidP="008731A6">
            <w:pPr>
              <w:shd w:val="clear" w:color="auto" w:fill="F8F8F8"/>
              <w:ind w:right="665"/>
              <w:contextualSpacing/>
              <w:rPr>
                <w:rFonts w:ascii="Courier New" w:hAnsi="Courier New" w:cs="Courier New"/>
                <w:sz w:val="20"/>
                <w:szCs w:val="20"/>
                <w:lang w:val="en-US"/>
              </w:rPr>
            </w:pPr>
            <w:r w:rsidRPr="008731A6">
              <w:rPr>
                <w:rFonts w:ascii="Courier New" w:hAnsi="Courier New" w:cs="Courier New"/>
                <w:sz w:val="20"/>
                <w:szCs w:val="20"/>
                <w:lang w:val="en-US"/>
              </w:rPr>
              <w:t>&lt;text id="t-04" y="107.8" x="178.7"&gt;Receiver&lt;/text&gt;</w:t>
            </w:r>
          </w:p>
          <w:p w14:paraId="7DE82304" w14:textId="77777777" w:rsidR="00440C6F" w:rsidRPr="008731A6" w:rsidRDefault="00440C6F" w:rsidP="008731A6">
            <w:pPr>
              <w:shd w:val="clear" w:color="auto" w:fill="F8F8F8"/>
              <w:ind w:right="665"/>
              <w:contextualSpacing/>
              <w:rPr>
                <w:rFonts w:ascii="Courier New" w:hAnsi="Courier New" w:cs="Courier New"/>
                <w:sz w:val="20"/>
                <w:szCs w:val="20"/>
                <w:lang w:val="en-US"/>
              </w:rPr>
            </w:pPr>
            <w:r w:rsidRPr="008731A6">
              <w:rPr>
                <w:rFonts w:ascii="Courier New" w:hAnsi="Courier New" w:cs="Courier New"/>
                <w:sz w:val="20"/>
                <w:szCs w:val="20"/>
                <w:lang w:val="en-US"/>
              </w:rPr>
              <w:t>&lt;text id="p-09" x="173.0" y="88.0"&gt;in&lt;/text&gt;</w:t>
            </w:r>
          </w:p>
          <w:p w14:paraId="4D9457A0" w14:textId="77777777" w:rsidR="00440C6F" w:rsidRPr="008731A6" w:rsidRDefault="00440C6F" w:rsidP="008731A6">
            <w:pPr>
              <w:shd w:val="clear" w:color="auto" w:fill="F8F8F8"/>
              <w:ind w:right="665"/>
              <w:contextualSpacing/>
              <w:rPr>
                <w:rFonts w:ascii="Courier New" w:hAnsi="Courier New" w:cs="Courier New"/>
                <w:sz w:val="20"/>
                <w:szCs w:val="20"/>
                <w:lang w:val="en-US"/>
              </w:rPr>
            </w:pPr>
            <w:r w:rsidRPr="008731A6">
              <w:rPr>
                <w:rFonts w:ascii="Courier New" w:hAnsi="Courier New" w:cs="Courier New"/>
                <w:sz w:val="20"/>
                <w:szCs w:val="20"/>
                <w:lang w:val="en-US"/>
              </w:rPr>
              <w:t>&lt;text id="p-10" x="170.1" y="120.7"&gt;out&lt;/text&gt;</w:t>
            </w:r>
          </w:p>
          <w:p w14:paraId="2001295C" w14:textId="4EF262AD" w:rsidR="00440C6F" w:rsidRDefault="00440C6F" w:rsidP="008731A6">
            <w:pPr>
              <w:contextualSpacing/>
              <w:rPr>
                <w:b/>
                <w:bCs/>
                <w:lang w:val="en-US"/>
              </w:rPr>
            </w:pPr>
            <w:r w:rsidRPr="008731A6">
              <w:rPr>
                <w:rFonts w:ascii="Courier New" w:hAnsi="Courier New" w:cs="Courier New"/>
                <w:sz w:val="20"/>
                <w:szCs w:val="20"/>
                <w:lang w:val="en-US"/>
              </w:rPr>
              <w:t>&lt;path id="l-08" d="m 177.32701,122.44053 h -17.5" /&gt;</w:t>
            </w:r>
          </w:p>
        </w:tc>
      </w:tr>
    </w:tbl>
    <w:p w14:paraId="5CB78CD8" w14:textId="52E067AD" w:rsidR="00440C6F" w:rsidRDefault="00CC6C9A" w:rsidP="00440C6F">
      <w:pPr>
        <w:ind w:left="720"/>
        <w:rPr>
          <w:b/>
          <w:bCs/>
          <w:lang w:val="en-US"/>
        </w:rPr>
      </w:pPr>
      <w:r>
        <w:rPr>
          <w:b/>
          <w:bCs/>
          <w:lang w:val="en-US"/>
        </w:rPr>
        <w:t>Associating</w:t>
      </w:r>
      <w:r w:rsidR="00440C6F" w:rsidRPr="00440C6F">
        <w:rPr>
          <w:b/>
          <w:bCs/>
          <w:lang w:val="en-US"/>
        </w:rPr>
        <w:t xml:space="preserve"> node element</w:t>
      </w:r>
      <w:r>
        <w:rPr>
          <w:b/>
          <w:bCs/>
          <w:lang w:val="en-US"/>
        </w:rPr>
        <w:t>s</w:t>
      </w:r>
      <w:r w:rsidR="00440C6F" w:rsidRPr="00440C6F">
        <w:rPr>
          <w:b/>
          <w:bCs/>
          <w:lang w:val="en-US"/>
        </w:rPr>
        <w:t xml:space="preserve"> from the “nodes” array in </w:t>
      </w:r>
      <w:proofErr w:type="spellStart"/>
      <w:r w:rsidR="00440C6F" w:rsidRPr="00440C6F">
        <w:rPr>
          <w:b/>
          <w:bCs/>
          <w:i/>
          <w:iCs/>
          <w:lang w:val="en-US"/>
        </w:rPr>
        <w:t>structure.json</w:t>
      </w:r>
      <w:proofErr w:type="spellEnd"/>
      <w:r w:rsidR="00440C6F">
        <w:rPr>
          <w:b/>
          <w:bCs/>
          <w:lang w:val="en-US"/>
        </w:rPr>
        <w:t xml:space="preserve">. </w:t>
      </w:r>
    </w:p>
    <w:p w14:paraId="35BED12E" w14:textId="335E6874" w:rsidR="00440C6F" w:rsidRDefault="00440C6F" w:rsidP="00440C6F">
      <w:pPr>
        <w:ind w:left="720"/>
        <w:rPr>
          <w:lang w:val="en-US"/>
        </w:rPr>
      </w:pPr>
      <w:r>
        <w:rPr>
          <w:lang w:val="en-US"/>
        </w:rPr>
        <w:t>As can be seen</w:t>
      </w:r>
      <w:r w:rsidR="00977BC6">
        <w:rPr>
          <w:lang w:val="en-US"/>
        </w:rPr>
        <w:t xml:space="preserve"> below</w:t>
      </w:r>
      <w:r>
        <w:rPr>
          <w:lang w:val="en-US"/>
        </w:rPr>
        <w:t xml:space="preserve">, both the m-04 and t-04 </w:t>
      </w:r>
      <w:r w:rsidR="00EC543E">
        <w:rPr>
          <w:lang w:val="en-US"/>
        </w:rPr>
        <w:t xml:space="preserve">SVG </w:t>
      </w:r>
      <w:r>
        <w:rPr>
          <w:lang w:val="en-US"/>
        </w:rPr>
        <w:t>elements will be associated to the receiver element</w:t>
      </w:r>
      <w:r w:rsidR="00EF6FB9">
        <w:rPr>
          <w:lang w:val="en-US"/>
        </w:rPr>
        <w:t xml:space="preserve">. In this case, t-04 is a text SVG element used to label the model and m-04 is a </w:t>
      </w:r>
      <w:proofErr w:type="spellStart"/>
      <w:r w:rsidR="00EF6FB9">
        <w:rPr>
          <w:lang w:val="en-US"/>
        </w:rPr>
        <w:t>rect</w:t>
      </w:r>
      <w:proofErr w:type="spellEnd"/>
      <w:r w:rsidR="00EF6FB9">
        <w:rPr>
          <w:lang w:val="en-US"/>
        </w:rPr>
        <w:t xml:space="preserve"> element</w:t>
      </w:r>
      <w:r>
        <w:rPr>
          <w:lang w:val="en-US"/>
        </w:rPr>
        <w:t>.</w:t>
      </w:r>
      <w:r w:rsidR="008731A6">
        <w:rPr>
          <w:lang w:val="en-US"/>
        </w:rPr>
        <w:t xml:space="preserve"> </w:t>
      </w:r>
    </w:p>
    <w:tbl>
      <w:tblPr>
        <w:tblStyle w:val="TableGrid"/>
        <w:tblW w:w="0" w:type="auto"/>
        <w:tblInd w:w="720" w:type="dxa"/>
        <w:shd w:val="clear" w:color="auto" w:fill="F8F8F8"/>
        <w:tblLook w:val="04A0" w:firstRow="1" w:lastRow="0" w:firstColumn="1" w:lastColumn="0" w:noHBand="0" w:noVBand="1"/>
      </w:tblPr>
      <w:tblGrid>
        <w:gridCol w:w="8299"/>
      </w:tblGrid>
      <w:tr w:rsidR="008731A6" w14:paraId="0ABFC699" w14:textId="77777777" w:rsidTr="00EC543E">
        <w:tc>
          <w:tcPr>
            <w:tcW w:w="8299" w:type="dxa"/>
            <w:shd w:val="clear" w:color="auto" w:fill="F8F8F8"/>
          </w:tcPr>
          <w:p w14:paraId="35BF1A86" w14:textId="62BCBF2E" w:rsidR="008731A6" w:rsidRDefault="008731A6" w:rsidP="008731A6">
            <w:pPr>
              <w:contextualSpacing/>
              <w:rPr>
                <w:rFonts w:ascii="Courier New" w:hAnsi="Courier New" w:cs="Courier New"/>
                <w:sz w:val="20"/>
                <w:szCs w:val="20"/>
                <w:lang w:val="en-US"/>
              </w:rPr>
            </w:pPr>
            <w:r>
              <w:rPr>
                <w:rFonts w:ascii="Courier New" w:hAnsi="Courier New" w:cs="Courier New"/>
                <w:sz w:val="20"/>
                <w:szCs w:val="20"/>
                <w:lang w:val="en-US"/>
              </w:rPr>
              <w:t xml:space="preserve">   </w:t>
            </w:r>
            <w:r w:rsidRPr="008731A6">
              <w:rPr>
                <w:rFonts w:ascii="Courier New" w:hAnsi="Courier New" w:cs="Courier New"/>
                <w:sz w:val="20"/>
                <w:szCs w:val="20"/>
                <w:lang w:val="en-US"/>
              </w:rPr>
              <w:t>{</w:t>
            </w:r>
          </w:p>
          <w:p w14:paraId="444D7B14" w14:textId="552E52A8" w:rsidR="008731A6" w:rsidRPr="008731A6" w:rsidRDefault="008731A6" w:rsidP="008731A6">
            <w:pPr>
              <w:contextualSpacing/>
              <w:rPr>
                <w:rFonts w:ascii="Courier New" w:hAnsi="Courier New" w:cs="Courier New"/>
                <w:sz w:val="20"/>
                <w:szCs w:val="20"/>
                <w:lang w:val="en-US"/>
              </w:rPr>
            </w:pPr>
            <w:r>
              <w:rPr>
                <w:rFonts w:ascii="Courier New" w:hAnsi="Courier New" w:cs="Courier New"/>
                <w:sz w:val="20"/>
                <w:szCs w:val="20"/>
                <w:lang w:val="en-US"/>
              </w:rPr>
              <w:t xml:space="preserve">      </w:t>
            </w:r>
            <w:r w:rsidRPr="008731A6">
              <w:rPr>
                <w:rFonts w:ascii="Courier New" w:hAnsi="Courier New" w:cs="Courier New"/>
                <w:sz w:val="20"/>
                <w:szCs w:val="20"/>
                <w:lang w:val="en-US"/>
              </w:rPr>
              <w:t>"name": "receiver",</w:t>
            </w:r>
          </w:p>
          <w:p w14:paraId="6B777F30" w14:textId="77777777" w:rsidR="008731A6" w:rsidRPr="008731A6" w:rsidRDefault="008731A6" w:rsidP="008731A6">
            <w:pPr>
              <w:contextualSpacing/>
              <w:rPr>
                <w:rFonts w:ascii="Courier New" w:hAnsi="Courier New" w:cs="Courier New"/>
                <w:sz w:val="20"/>
                <w:szCs w:val="20"/>
                <w:lang w:val="en-US"/>
              </w:rPr>
            </w:pPr>
            <w:r w:rsidRPr="008731A6">
              <w:rPr>
                <w:rFonts w:ascii="Courier New" w:hAnsi="Courier New" w:cs="Courier New"/>
                <w:sz w:val="20"/>
                <w:szCs w:val="20"/>
                <w:lang w:val="en-US"/>
              </w:rPr>
              <w:t xml:space="preserve">      "type": "atomic",</w:t>
            </w:r>
          </w:p>
          <w:p w14:paraId="625734DE" w14:textId="77777777" w:rsidR="008731A6" w:rsidRPr="008731A6" w:rsidRDefault="008731A6" w:rsidP="008731A6">
            <w:pPr>
              <w:contextualSpacing/>
              <w:rPr>
                <w:rFonts w:ascii="Courier New" w:hAnsi="Courier New" w:cs="Courier New"/>
                <w:sz w:val="20"/>
                <w:szCs w:val="20"/>
                <w:lang w:val="en-US"/>
              </w:rPr>
            </w:pPr>
            <w:r w:rsidRPr="008731A6">
              <w:rPr>
                <w:rFonts w:ascii="Courier New" w:hAnsi="Courier New" w:cs="Courier New"/>
                <w:sz w:val="20"/>
                <w:szCs w:val="20"/>
                <w:lang w:val="en-US"/>
              </w:rPr>
              <w:t xml:space="preserve">      "</w:t>
            </w:r>
            <w:proofErr w:type="spellStart"/>
            <w:r w:rsidRPr="008731A6">
              <w:rPr>
                <w:rFonts w:ascii="Courier New" w:hAnsi="Courier New" w:cs="Courier New"/>
                <w:sz w:val="20"/>
                <w:szCs w:val="20"/>
                <w:lang w:val="en-US"/>
              </w:rPr>
              <w:t>svg</w:t>
            </w:r>
            <w:proofErr w:type="spellEnd"/>
            <w:r w:rsidRPr="008731A6">
              <w:rPr>
                <w:rFonts w:ascii="Courier New" w:hAnsi="Courier New" w:cs="Courier New"/>
                <w:sz w:val="20"/>
                <w:szCs w:val="20"/>
                <w:lang w:val="en-US"/>
              </w:rPr>
              <w:t>": ["#t-04", "#m-04"]</w:t>
            </w:r>
          </w:p>
          <w:p w14:paraId="37C7E598" w14:textId="46942029" w:rsidR="008731A6" w:rsidRDefault="008731A6" w:rsidP="008731A6">
            <w:pPr>
              <w:contextualSpacing/>
              <w:rPr>
                <w:lang w:val="en-US"/>
              </w:rPr>
            </w:pPr>
            <w:r w:rsidRPr="008731A6">
              <w:rPr>
                <w:rFonts w:ascii="Courier New" w:hAnsi="Courier New" w:cs="Courier New"/>
                <w:sz w:val="20"/>
                <w:szCs w:val="20"/>
                <w:lang w:val="en-US"/>
              </w:rPr>
              <w:t xml:space="preserve">   }</w:t>
            </w:r>
          </w:p>
        </w:tc>
      </w:tr>
    </w:tbl>
    <w:p w14:paraId="6C4CA6A6" w14:textId="4D2205E8" w:rsidR="00EC543E" w:rsidRDefault="00CC6C9A" w:rsidP="00EC543E">
      <w:pPr>
        <w:ind w:left="720"/>
        <w:rPr>
          <w:b/>
          <w:bCs/>
          <w:lang w:val="en-US"/>
        </w:rPr>
      </w:pPr>
      <w:r>
        <w:rPr>
          <w:b/>
          <w:bCs/>
          <w:lang w:val="en-US"/>
        </w:rPr>
        <w:t>Associating</w:t>
      </w:r>
      <w:r w:rsidR="00EC543E" w:rsidRPr="00440C6F">
        <w:rPr>
          <w:b/>
          <w:bCs/>
          <w:lang w:val="en-US"/>
        </w:rPr>
        <w:t xml:space="preserve"> </w:t>
      </w:r>
      <w:r w:rsidR="00EC543E">
        <w:rPr>
          <w:b/>
          <w:bCs/>
          <w:lang w:val="en-US"/>
        </w:rPr>
        <w:t>port</w:t>
      </w:r>
      <w:r w:rsidR="00EC543E" w:rsidRPr="00440C6F">
        <w:rPr>
          <w:b/>
          <w:bCs/>
          <w:lang w:val="en-US"/>
        </w:rPr>
        <w:t xml:space="preserve"> element</w:t>
      </w:r>
      <w:r>
        <w:rPr>
          <w:b/>
          <w:bCs/>
          <w:lang w:val="en-US"/>
        </w:rPr>
        <w:t xml:space="preserve">s </w:t>
      </w:r>
      <w:r w:rsidR="00EC543E" w:rsidRPr="00440C6F">
        <w:rPr>
          <w:b/>
          <w:bCs/>
          <w:lang w:val="en-US"/>
        </w:rPr>
        <w:t>from the “</w:t>
      </w:r>
      <w:r w:rsidR="00EC543E">
        <w:rPr>
          <w:b/>
          <w:bCs/>
          <w:lang w:val="en-US"/>
        </w:rPr>
        <w:t>ports</w:t>
      </w:r>
      <w:r w:rsidR="00EC543E" w:rsidRPr="00440C6F">
        <w:rPr>
          <w:b/>
          <w:bCs/>
          <w:lang w:val="en-US"/>
        </w:rPr>
        <w:t xml:space="preserve">” array in </w:t>
      </w:r>
      <w:proofErr w:type="spellStart"/>
      <w:r w:rsidR="00EC543E" w:rsidRPr="00440C6F">
        <w:rPr>
          <w:b/>
          <w:bCs/>
          <w:i/>
          <w:iCs/>
          <w:lang w:val="en-US"/>
        </w:rPr>
        <w:t>structure.json</w:t>
      </w:r>
      <w:proofErr w:type="spellEnd"/>
      <w:r w:rsidR="00EC543E">
        <w:rPr>
          <w:b/>
          <w:bCs/>
          <w:lang w:val="en-US"/>
        </w:rPr>
        <w:t xml:space="preserve">. </w:t>
      </w:r>
    </w:p>
    <w:p w14:paraId="53A2152E" w14:textId="40633E7E" w:rsidR="00EC543E" w:rsidRDefault="00EC543E" w:rsidP="00EC543E">
      <w:pPr>
        <w:ind w:left="720"/>
        <w:rPr>
          <w:lang w:val="en-US"/>
        </w:rPr>
      </w:pPr>
      <w:r>
        <w:rPr>
          <w:lang w:val="en-US"/>
        </w:rPr>
        <w:t>As can be seen</w:t>
      </w:r>
      <w:r w:rsidR="00977BC6">
        <w:rPr>
          <w:lang w:val="en-US"/>
        </w:rPr>
        <w:t xml:space="preserve"> below</w:t>
      </w:r>
      <w:r>
        <w:rPr>
          <w:lang w:val="en-US"/>
        </w:rPr>
        <w:t xml:space="preserve">, the “in” input port for the “receiver” atomic model will be associated to the p-09 SVG element. The “out” output port for the “receiver” atomic </w:t>
      </w:r>
      <w:r>
        <w:rPr>
          <w:lang w:val="en-US"/>
        </w:rPr>
        <w:lastRenderedPageBreak/>
        <w:t xml:space="preserve">model will be associated to the p-10 SVG element. </w:t>
      </w:r>
      <w:r w:rsidR="00EF6FB9">
        <w:rPr>
          <w:lang w:val="en-US"/>
        </w:rPr>
        <w:t>In this case, both p-09 and p-10 are text SVG elements used to visualize ports.</w:t>
      </w:r>
    </w:p>
    <w:tbl>
      <w:tblPr>
        <w:tblStyle w:val="TableGrid"/>
        <w:tblW w:w="0" w:type="auto"/>
        <w:tblInd w:w="720" w:type="dxa"/>
        <w:shd w:val="clear" w:color="auto" w:fill="F8F8F8"/>
        <w:tblLook w:val="04A0" w:firstRow="1" w:lastRow="0" w:firstColumn="1" w:lastColumn="0" w:noHBand="0" w:noVBand="1"/>
      </w:tblPr>
      <w:tblGrid>
        <w:gridCol w:w="8299"/>
      </w:tblGrid>
      <w:tr w:rsidR="00EC543E" w14:paraId="24FDC1A5" w14:textId="77777777" w:rsidTr="00CC6C9A">
        <w:tc>
          <w:tcPr>
            <w:tcW w:w="8299" w:type="dxa"/>
            <w:shd w:val="clear" w:color="auto" w:fill="F8F8F8"/>
          </w:tcPr>
          <w:p w14:paraId="6B15BB2C" w14:textId="4FA20C87" w:rsidR="00EC543E" w:rsidRPr="00EC543E" w:rsidRDefault="00EC543E" w:rsidP="00EC543E">
            <w:pPr>
              <w:contextualSpacing/>
              <w:rPr>
                <w:rFonts w:ascii="Courier New" w:hAnsi="Courier New" w:cs="Courier New"/>
                <w:sz w:val="20"/>
                <w:szCs w:val="20"/>
                <w:lang w:val="en-US"/>
              </w:rPr>
            </w:pPr>
            <w:r>
              <w:rPr>
                <w:rFonts w:ascii="Courier New" w:hAnsi="Courier New" w:cs="Courier New"/>
                <w:sz w:val="20"/>
                <w:szCs w:val="20"/>
                <w:lang w:val="en-US"/>
              </w:rPr>
              <w:t xml:space="preserve">   </w:t>
            </w:r>
            <w:r w:rsidRPr="00EC543E">
              <w:rPr>
                <w:rFonts w:ascii="Courier New" w:hAnsi="Courier New" w:cs="Courier New"/>
                <w:sz w:val="20"/>
                <w:szCs w:val="20"/>
                <w:lang w:val="en-US"/>
              </w:rPr>
              <w:t>{</w:t>
            </w:r>
          </w:p>
          <w:p w14:paraId="3BBA72A8" w14:textId="076D9458" w:rsidR="00EC543E" w:rsidRPr="00EC543E" w:rsidRDefault="00EC543E" w:rsidP="00EC543E">
            <w:pPr>
              <w:contextualSpacing/>
              <w:rPr>
                <w:rFonts w:ascii="Courier New" w:hAnsi="Courier New" w:cs="Courier New"/>
                <w:sz w:val="20"/>
                <w:szCs w:val="20"/>
                <w:lang w:val="en-US"/>
              </w:rPr>
            </w:pPr>
            <w:r>
              <w:rPr>
                <w:rFonts w:ascii="Courier New" w:hAnsi="Courier New" w:cs="Courier New"/>
                <w:sz w:val="20"/>
                <w:szCs w:val="20"/>
                <w:lang w:val="en-US"/>
              </w:rPr>
              <w:t xml:space="preserve">      </w:t>
            </w:r>
            <w:r w:rsidRPr="00EC543E">
              <w:rPr>
                <w:rFonts w:ascii="Courier New" w:hAnsi="Courier New" w:cs="Courier New"/>
                <w:sz w:val="20"/>
                <w:szCs w:val="20"/>
                <w:lang w:val="en-US"/>
              </w:rPr>
              <w:t>"model": "receiver",</w:t>
            </w:r>
          </w:p>
          <w:p w14:paraId="7ACD719E" w14:textId="7EDD41C4"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 xml:space="preserve">     </w:t>
            </w:r>
            <w:r>
              <w:rPr>
                <w:rFonts w:ascii="Courier New" w:hAnsi="Courier New" w:cs="Courier New"/>
                <w:sz w:val="20"/>
                <w:szCs w:val="20"/>
                <w:lang w:val="en-US"/>
              </w:rPr>
              <w:t xml:space="preserve"> </w:t>
            </w:r>
            <w:r w:rsidRPr="00EC543E">
              <w:rPr>
                <w:rFonts w:ascii="Courier New" w:hAnsi="Courier New" w:cs="Courier New"/>
                <w:sz w:val="20"/>
                <w:szCs w:val="20"/>
                <w:lang w:val="en-US"/>
              </w:rPr>
              <w:t>"name": "in",</w:t>
            </w:r>
          </w:p>
          <w:p w14:paraId="368CAB64" w14:textId="73F7BB79"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 xml:space="preserve">      "type": "input",</w:t>
            </w:r>
          </w:p>
          <w:p w14:paraId="4D97F1DF" w14:textId="0802B17B"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ab/>
              <w:t>"</w:t>
            </w:r>
            <w:proofErr w:type="spellStart"/>
            <w:r w:rsidRPr="00EC543E">
              <w:rPr>
                <w:rFonts w:ascii="Courier New" w:hAnsi="Courier New" w:cs="Courier New"/>
                <w:sz w:val="20"/>
                <w:szCs w:val="20"/>
                <w:lang w:val="en-US"/>
              </w:rPr>
              <w:t>svg</w:t>
            </w:r>
            <w:proofErr w:type="spellEnd"/>
            <w:r w:rsidRPr="00EC543E">
              <w:rPr>
                <w:rFonts w:ascii="Courier New" w:hAnsi="Courier New" w:cs="Courier New"/>
                <w:sz w:val="20"/>
                <w:szCs w:val="20"/>
                <w:lang w:val="en-US"/>
              </w:rPr>
              <w:t>": ["#p-09"]</w:t>
            </w:r>
          </w:p>
          <w:p w14:paraId="5926C9FB" w14:textId="3C06E86B"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 xml:space="preserve">   }, {</w:t>
            </w:r>
          </w:p>
          <w:p w14:paraId="401F9772" w14:textId="529311FD"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 xml:space="preserve">      "model": "receiver",</w:t>
            </w:r>
          </w:p>
          <w:p w14:paraId="1701D485" w14:textId="00B49D5E"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 xml:space="preserve">      "name": "out",</w:t>
            </w:r>
          </w:p>
          <w:p w14:paraId="3C42BF91" w14:textId="1AA18619"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 xml:space="preserve">      "type": "output",</w:t>
            </w:r>
          </w:p>
          <w:p w14:paraId="67BC01EE" w14:textId="07A1E1A2" w:rsidR="00EC543E" w:rsidRPr="00EC543E" w:rsidRDefault="00EC543E" w:rsidP="00EC543E">
            <w:pPr>
              <w:contextualSpacing/>
              <w:rPr>
                <w:rFonts w:ascii="Courier New" w:hAnsi="Courier New" w:cs="Courier New"/>
                <w:sz w:val="20"/>
                <w:szCs w:val="20"/>
                <w:lang w:val="en-US"/>
              </w:rPr>
            </w:pPr>
            <w:r w:rsidRPr="00EC543E">
              <w:rPr>
                <w:rFonts w:ascii="Courier New" w:hAnsi="Courier New" w:cs="Courier New"/>
                <w:sz w:val="20"/>
                <w:szCs w:val="20"/>
                <w:lang w:val="en-US"/>
              </w:rPr>
              <w:tab/>
              <w:t>"</w:t>
            </w:r>
            <w:proofErr w:type="spellStart"/>
            <w:r w:rsidRPr="00EC543E">
              <w:rPr>
                <w:rFonts w:ascii="Courier New" w:hAnsi="Courier New" w:cs="Courier New"/>
                <w:sz w:val="20"/>
                <w:szCs w:val="20"/>
                <w:lang w:val="en-US"/>
              </w:rPr>
              <w:t>svg</w:t>
            </w:r>
            <w:proofErr w:type="spellEnd"/>
            <w:r w:rsidRPr="00EC543E">
              <w:rPr>
                <w:rFonts w:ascii="Courier New" w:hAnsi="Courier New" w:cs="Courier New"/>
                <w:sz w:val="20"/>
                <w:szCs w:val="20"/>
                <w:lang w:val="en-US"/>
              </w:rPr>
              <w:t>": ["#p-10"]</w:t>
            </w:r>
          </w:p>
          <w:p w14:paraId="72A0FC58" w14:textId="06049569" w:rsidR="00EC543E" w:rsidRDefault="00EC543E" w:rsidP="00EC543E">
            <w:pPr>
              <w:contextualSpacing/>
              <w:rPr>
                <w:lang w:val="en-US"/>
              </w:rPr>
            </w:pPr>
            <w:r w:rsidRPr="00EC543E">
              <w:rPr>
                <w:rFonts w:ascii="Courier New" w:hAnsi="Courier New" w:cs="Courier New"/>
                <w:sz w:val="20"/>
                <w:szCs w:val="20"/>
                <w:lang w:val="en-US"/>
              </w:rPr>
              <w:t xml:space="preserve">   }</w:t>
            </w:r>
          </w:p>
        </w:tc>
      </w:tr>
    </w:tbl>
    <w:p w14:paraId="1E9937BB" w14:textId="71A6866A" w:rsidR="00CC6C9A" w:rsidRDefault="00CC6C9A" w:rsidP="00CC6C9A">
      <w:pPr>
        <w:ind w:left="720"/>
        <w:rPr>
          <w:b/>
          <w:bCs/>
          <w:lang w:val="en-US"/>
        </w:rPr>
      </w:pPr>
      <w:r>
        <w:rPr>
          <w:b/>
          <w:bCs/>
          <w:lang w:val="en-US"/>
        </w:rPr>
        <w:t>Associating</w:t>
      </w:r>
      <w:r w:rsidRPr="00440C6F">
        <w:rPr>
          <w:b/>
          <w:bCs/>
          <w:lang w:val="en-US"/>
        </w:rPr>
        <w:t xml:space="preserve"> </w:t>
      </w:r>
      <w:r>
        <w:rPr>
          <w:b/>
          <w:bCs/>
          <w:lang w:val="en-US"/>
        </w:rPr>
        <w:t>link</w:t>
      </w:r>
      <w:r w:rsidRPr="00440C6F">
        <w:rPr>
          <w:b/>
          <w:bCs/>
          <w:lang w:val="en-US"/>
        </w:rPr>
        <w:t xml:space="preserve"> element</w:t>
      </w:r>
      <w:r>
        <w:rPr>
          <w:b/>
          <w:bCs/>
          <w:lang w:val="en-US"/>
        </w:rPr>
        <w:t>s</w:t>
      </w:r>
      <w:r w:rsidRPr="00440C6F">
        <w:rPr>
          <w:b/>
          <w:bCs/>
          <w:lang w:val="en-US"/>
        </w:rPr>
        <w:t xml:space="preserve"> from the “</w:t>
      </w:r>
      <w:r>
        <w:rPr>
          <w:b/>
          <w:bCs/>
          <w:lang w:val="en-US"/>
        </w:rPr>
        <w:t>links</w:t>
      </w:r>
      <w:r w:rsidRPr="00440C6F">
        <w:rPr>
          <w:b/>
          <w:bCs/>
          <w:lang w:val="en-US"/>
        </w:rPr>
        <w:t xml:space="preserve">” array in </w:t>
      </w:r>
      <w:proofErr w:type="spellStart"/>
      <w:r w:rsidRPr="00440C6F">
        <w:rPr>
          <w:b/>
          <w:bCs/>
          <w:i/>
          <w:iCs/>
          <w:lang w:val="en-US"/>
        </w:rPr>
        <w:t>structure.json</w:t>
      </w:r>
      <w:proofErr w:type="spellEnd"/>
      <w:r>
        <w:rPr>
          <w:b/>
          <w:bCs/>
          <w:lang w:val="en-US"/>
        </w:rPr>
        <w:t xml:space="preserve">. </w:t>
      </w:r>
    </w:p>
    <w:p w14:paraId="76FBBD79" w14:textId="1F9B65BC" w:rsidR="00CC6C9A" w:rsidRDefault="00CC6C9A" w:rsidP="00CC6C9A">
      <w:pPr>
        <w:ind w:left="720"/>
        <w:rPr>
          <w:lang w:val="en-US"/>
        </w:rPr>
      </w:pPr>
      <w:r>
        <w:rPr>
          <w:lang w:val="en-US"/>
        </w:rPr>
        <w:t>As can be seen</w:t>
      </w:r>
      <w:r w:rsidR="00DD7C4E">
        <w:rPr>
          <w:lang w:val="en-US"/>
        </w:rPr>
        <w:t xml:space="preserve"> below, the coupling between the “out” port on the “receiver” atomic model and the “in2” port of the “network” coupled model will be associated to the p-09 SVG element.</w:t>
      </w:r>
    </w:p>
    <w:tbl>
      <w:tblPr>
        <w:tblStyle w:val="TableGrid"/>
        <w:tblW w:w="0" w:type="auto"/>
        <w:tblInd w:w="720" w:type="dxa"/>
        <w:shd w:val="clear" w:color="auto" w:fill="F8F8F8"/>
        <w:tblLook w:val="04A0" w:firstRow="1" w:lastRow="0" w:firstColumn="1" w:lastColumn="0" w:noHBand="0" w:noVBand="1"/>
      </w:tblPr>
      <w:tblGrid>
        <w:gridCol w:w="8299"/>
      </w:tblGrid>
      <w:tr w:rsidR="007405C2" w14:paraId="097E3536" w14:textId="77777777" w:rsidTr="006B70DB">
        <w:tc>
          <w:tcPr>
            <w:tcW w:w="8299" w:type="dxa"/>
            <w:shd w:val="clear" w:color="auto" w:fill="F8F8F8"/>
          </w:tcPr>
          <w:p w14:paraId="157C9228" w14:textId="747E9DFE" w:rsidR="00977BC6" w:rsidRPr="00977BC6" w:rsidRDefault="00977BC6" w:rsidP="00977BC6">
            <w:pPr>
              <w:contextualSpacing/>
              <w:rPr>
                <w:rFonts w:ascii="Courier New" w:hAnsi="Courier New" w:cs="Courier New"/>
                <w:sz w:val="20"/>
                <w:szCs w:val="20"/>
                <w:lang w:val="en-US"/>
              </w:rPr>
            </w:pPr>
            <w:r>
              <w:rPr>
                <w:rFonts w:ascii="Courier New" w:hAnsi="Courier New" w:cs="Courier New"/>
                <w:sz w:val="20"/>
                <w:szCs w:val="20"/>
                <w:lang w:val="en-US"/>
              </w:rPr>
              <w:t xml:space="preserve">   </w:t>
            </w:r>
            <w:r w:rsidRPr="00977BC6">
              <w:rPr>
                <w:rFonts w:ascii="Courier New" w:hAnsi="Courier New" w:cs="Courier New"/>
                <w:sz w:val="20"/>
                <w:szCs w:val="20"/>
                <w:lang w:val="en-US"/>
              </w:rPr>
              <w:t>{</w:t>
            </w:r>
          </w:p>
          <w:p w14:paraId="66FFB975" w14:textId="4240A819" w:rsidR="00977BC6" w:rsidRPr="00977BC6" w:rsidRDefault="00977BC6" w:rsidP="00977BC6">
            <w:pPr>
              <w:contextualSpacing/>
              <w:rPr>
                <w:rFonts w:ascii="Courier New" w:hAnsi="Courier New" w:cs="Courier New"/>
                <w:sz w:val="20"/>
                <w:szCs w:val="20"/>
                <w:lang w:val="en-US"/>
              </w:rPr>
            </w:pPr>
            <w:r>
              <w:rPr>
                <w:rFonts w:ascii="Courier New" w:hAnsi="Courier New" w:cs="Courier New"/>
                <w:sz w:val="20"/>
                <w:szCs w:val="20"/>
                <w:lang w:val="en-US"/>
              </w:rPr>
              <w:t xml:space="preserve">      </w:t>
            </w:r>
            <w:r w:rsidRPr="00977BC6">
              <w:rPr>
                <w:rFonts w:ascii="Courier New" w:hAnsi="Courier New" w:cs="Courier New"/>
                <w:sz w:val="20"/>
                <w:szCs w:val="20"/>
                <w:lang w:val="en-US"/>
              </w:rPr>
              <w:t>"</w:t>
            </w:r>
            <w:proofErr w:type="spellStart"/>
            <w:r w:rsidRPr="00977BC6">
              <w:rPr>
                <w:rFonts w:ascii="Courier New" w:hAnsi="Courier New" w:cs="Courier New"/>
                <w:sz w:val="20"/>
                <w:szCs w:val="20"/>
                <w:lang w:val="en-US"/>
              </w:rPr>
              <w:t>modelA</w:t>
            </w:r>
            <w:proofErr w:type="spellEnd"/>
            <w:r w:rsidRPr="00977BC6">
              <w:rPr>
                <w:rFonts w:ascii="Courier New" w:hAnsi="Courier New" w:cs="Courier New"/>
                <w:sz w:val="20"/>
                <w:szCs w:val="20"/>
                <w:lang w:val="en-US"/>
              </w:rPr>
              <w:t>": "receiver",</w:t>
            </w:r>
          </w:p>
          <w:p w14:paraId="7B7AAECB" w14:textId="1D622CAA" w:rsidR="00977BC6" w:rsidRPr="00977BC6" w:rsidRDefault="00977BC6" w:rsidP="00977BC6">
            <w:pPr>
              <w:contextualSpacing/>
              <w:rPr>
                <w:rFonts w:ascii="Courier New" w:hAnsi="Courier New" w:cs="Courier New"/>
                <w:sz w:val="20"/>
                <w:szCs w:val="20"/>
                <w:lang w:val="en-US"/>
              </w:rPr>
            </w:pPr>
            <w:r w:rsidRPr="00977BC6">
              <w:rPr>
                <w:rFonts w:ascii="Courier New" w:hAnsi="Courier New" w:cs="Courier New"/>
                <w:sz w:val="20"/>
                <w:szCs w:val="20"/>
                <w:lang w:val="en-US"/>
              </w:rPr>
              <w:t xml:space="preserve">      "</w:t>
            </w:r>
            <w:proofErr w:type="spellStart"/>
            <w:r w:rsidRPr="00977BC6">
              <w:rPr>
                <w:rFonts w:ascii="Courier New" w:hAnsi="Courier New" w:cs="Courier New"/>
                <w:sz w:val="20"/>
                <w:szCs w:val="20"/>
                <w:lang w:val="en-US"/>
              </w:rPr>
              <w:t>portA</w:t>
            </w:r>
            <w:proofErr w:type="spellEnd"/>
            <w:r w:rsidRPr="00977BC6">
              <w:rPr>
                <w:rFonts w:ascii="Courier New" w:hAnsi="Courier New" w:cs="Courier New"/>
                <w:sz w:val="20"/>
                <w:szCs w:val="20"/>
                <w:lang w:val="en-US"/>
              </w:rPr>
              <w:t>": "out",</w:t>
            </w:r>
          </w:p>
          <w:p w14:paraId="2C90942A" w14:textId="68055746" w:rsidR="00977BC6" w:rsidRPr="00977BC6" w:rsidRDefault="00977BC6" w:rsidP="00977BC6">
            <w:pPr>
              <w:contextualSpacing/>
              <w:rPr>
                <w:rFonts w:ascii="Courier New" w:hAnsi="Courier New" w:cs="Courier New"/>
                <w:sz w:val="20"/>
                <w:szCs w:val="20"/>
                <w:lang w:val="en-US"/>
              </w:rPr>
            </w:pPr>
            <w:r w:rsidRPr="00977BC6">
              <w:rPr>
                <w:rFonts w:ascii="Courier New" w:hAnsi="Courier New" w:cs="Courier New"/>
                <w:sz w:val="20"/>
                <w:szCs w:val="20"/>
                <w:lang w:val="en-US"/>
              </w:rPr>
              <w:t xml:space="preserve">      "</w:t>
            </w:r>
            <w:proofErr w:type="spellStart"/>
            <w:r w:rsidRPr="00977BC6">
              <w:rPr>
                <w:rFonts w:ascii="Courier New" w:hAnsi="Courier New" w:cs="Courier New"/>
                <w:sz w:val="20"/>
                <w:szCs w:val="20"/>
                <w:lang w:val="en-US"/>
              </w:rPr>
              <w:t>modelB</w:t>
            </w:r>
            <w:proofErr w:type="spellEnd"/>
            <w:r w:rsidRPr="00977BC6">
              <w:rPr>
                <w:rFonts w:ascii="Courier New" w:hAnsi="Courier New" w:cs="Courier New"/>
                <w:sz w:val="20"/>
                <w:szCs w:val="20"/>
                <w:lang w:val="en-US"/>
              </w:rPr>
              <w:t>": "network",</w:t>
            </w:r>
          </w:p>
          <w:p w14:paraId="4190D0D2" w14:textId="39442EE9" w:rsidR="00977BC6" w:rsidRPr="00977BC6" w:rsidRDefault="00977BC6" w:rsidP="00977BC6">
            <w:pPr>
              <w:contextualSpacing/>
              <w:rPr>
                <w:rFonts w:ascii="Courier New" w:hAnsi="Courier New" w:cs="Courier New"/>
                <w:sz w:val="20"/>
                <w:szCs w:val="20"/>
                <w:lang w:val="en-US"/>
              </w:rPr>
            </w:pPr>
            <w:r w:rsidRPr="00977BC6">
              <w:rPr>
                <w:rFonts w:ascii="Courier New" w:hAnsi="Courier New" w:cs="Courier New"/>
                <w:sz w:val="20"/>
                <w:szCs w:val="20"/>
                <w:lang w:val="en-US"/>
              </w:rPr>
              <w:t xml:space="preserve">      "</w:t>
            </w:r>
            <w:proofErr w:type="spellStart"/>
            <w:r w:rsidRPr="00977BC6">
              <w:rPr>
                <w:rFonts w:ascii="Courier New" w:hAnsi="Courier New" w:cs="Courier New"/>
                <w:sz w:val="20"/>
                <w:szCs w:val="20"/>
                <w:lang w:val="en-US"/>
              </w:rPr>
              <w:t>portB</w:t>
            </w:r>
            <w:proofErr w:type="spellEnd"/>
            <w:r w:rsidRPr="00977BC6">
              <w:rPr>
                <w:rFonts w:ascii="Courier New" w:hAnsi="Courier New" w:cs="Courier New"/>
                <w:sz w:val="20"/>
                <w:szCs w:val="20"/>
                <w:lang w:val="en-US"/>
              </w:rPr>
              <w:t>": "in2",</w:t>
            </w:r>
          </w:p>
          <w:p w14:paraId="6BA7DFA7" w14:textId="2E49B8AA" w:rsidR="00977BC6" w:rsidRPr="00977BC6" w:rsidRDefault="00977BC6" w:rsidP="00977BC6">
            <w:pPr>
              <w:contextualSpacing/>
              <w:rPr>
                <w:rFonts w:ascii="Courier New" w:hAnsi="Courier New" w:cs="Courier New"/>
                <w:sz w:val="20"/>
                <w:szCs w:val="20"/>
                <w:lang w:val="en-US"/>
              </w:rPr>
            </w:pPr>
            <w:r w:rsidRPr="00977BC6">
              <w:rPr>
                <w:rFonts w:ascii="Courier New" w:hAnsi="Courier New" w:cs="Courier New"/>
                <w:sz w:val="20"/>
                <w:szCs w:val="20"/>
                <w:lang w:val="en-US"/>
              </w:rPr>
              <w:tab/>
              <w:t>"</w:t>
            </w:r>
            <w:proofErr w:type="spellStart"/>
            <w:r w:rsidRPr="00977BC6">
              <w:rPr>
                <w:rFonts w:ascii="Courier New" w:hAnsi="Courier New" w:cs="Courier New"/>
                <w:sz w:val="20"/>
                <w:szCs w:val="20"/>
                <w:lang w:val="en-US"/>
              </w:rPr>
              <w:t>svg</w:t>
            </w:r>
            <w:proofErr w:type="spellEnd"/>
            <w:r w:rsidRPr="00977BC6">
              <w:rPr>
                <w:rFonts w:ascii="Courier New" w:hAnsi="Courier New" w:cs="Courier New"/>
                <w:sz w:val="20"/>
                <w:szCs w:val="20"/>
                <w:lang w:val="en-US"/>
              </w:rPr>
              <w:t>": ["#l-08"]</w:t>
            </w:r>
          </w:p>
          <w:p w14:paraId="5B7DF072" w14:textId="6F494EDC" w:rsidR="007405C2" w:rsidRDefault="00977BC6" w:rsidP="00977BC6">
            <w:pPr>
              <w:contextualSpacing/>
              <w:rPr>
                <w:lang w:val="en-US"/>
              </w:rPr>
            </w:pPr>
            <w:r w:rsidRPr="00977BC6">
              <w:rPr>
                <w:rFonts w:ascii="Courier New" w:hAnsi="Courier New" w:cs="Courier New"/>
                <w:sz w:val="20"/>
                <w:szCs w:val="20"/>
                <w:lang w:val="en-US"/>
              </w:rPr>
              <w:t xml:space="preserve">   }</w:t>
            </w:r>
          </w:p>
        </w:tc>
      </w:tr>
    </w:tbl>
    <w:p w14:paraId="042E0659" w14:textId="7800F0FB" w:rsidR="00CA5B18" w:rsidRDefault="00CA5B18" w:rsidP="00CA5B18">
      <w:pPr>
        <w:pStyle w:val="ListParagraph"/>
        <w:numPr>
          <w:ilvl w:val="0"/>
          <w:numId w:val="19"/>
        </w:numPr>
        <w:rPr>
          <w:lang w:val="en-US"/>
        </w:rPr>
      </w:pPr>
      <w:r>
        <w:rPr>
          <w:lang w:val="en-US"/>
        </w:rPr>
        <w:t xml:space="preserve">Once this is complete, the simulation output files including the newly created </w:t>
      </w:r>
      <w:proofErr w:type="spellStart"/>
      <w:r>
        <w:rPr>
          <w:i/>
          <w:iCs/>
          <w:lang w:val="en-US"/>
        </w:rPr>
        <w:t>diagram.svg</w:t>
      </w:r>
      <w:proofErr w:type="spellEnd"/>
      <w:r>
        <w:rPr>
          <w:lang w:val="en-US"/>
        </w:rPr>
        <w:t xml:space="preserve"> file can be reloaded as specified in step 1. At this point, the diagram should be visible and ready to be animated as specified in the next section.</w:t>
      </w:r>
    </w:p>
    <w:p w14:paraId="5729C66B" w14:textId="3637DC26" w:rsidR="003836B8" w:rsidRDefault="003836B8" w:rsidP="003836B8">
      <w:pPr>
        <w:pStyle w:val="ListParagraph"/>
        <w:jc w:val="center"/>
        <w:rPr>
          <w:lang w:val="en-US"/>
        </w:rPr>
      </w:pPr>
      <w:r>
        <w:rPr>
          <w:noProof/>
        </w:rPr>
        <w:drawing>
          <wp:inline distT="0" distB="0" distL="0" distR="0" wp14:anchorId="180569B6" wp14:editId="2A1CB2EC">
            <wp:extent cx="3835320" cy="1728000"/>
            <wp:effectExtent l="0" t="0" r="0"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835320" cy="1728000"/>
                    </a:xfrm>
                    <a:prstGeom prst="rect">
                      <a:avLst/>
                    </a:prstGeom>
                  </pic:spPr>
                </pic:pic>
              </a:graphicData>
            </a:graphic>
          </wp:inline>
        </w:drawing>
      </w:r>
    </w:p>
    <w:p w14:paraId="74E57597" w14:textId="77777777" w:rsidR="006078A2" w:rsidRDefault="006078A2">
      <w:pPr>
        <w:spacing w:before="0" w:after="0"/>
        <w:jc w:val="left"/>
        <w:rPr>
          <w:rFonts w:asciiTheme="majorHAnsi" w:hAnsiTheme="majorHAnsi"/>
          <w:color w:val="365F91" w:themeColor="accent1" w:themeShade="BF"/>
          <w:sz w:val="32"/>
          <w:szCs w:val="24"/>
          <w:lang w:val="en-US"/>
        </w:rPr>
      </w:pPr>
      <w:bookmarkStart w:id="41" w:name="_99l6zevs6n6c" w:colFirst="0" w:colLast="0"/>
      <w:bookmarkEnd w:id="41"/>
      <w:r>
        <w:rPr>
          <w:lang w:val="en-US"/>
        </w:rPr>
        <w:br w:type="page"/>
      </w:r>
    </w:p>
    <w:p w14:paraId="78189BD4" w14:textId="2ACC2649" w:rsidR="00FB1A33" w:rsidRDefault="00993797" w:rsidP="00FB1A33">
      <w:pPr>
        <w:pStyle w:val="Heading3"/>
        <w:rPr>
          <w:lang w:val="en-US"/>
        </w:rPr>
      </w:pPr>
      <w:bookmarkStart w:id="42" w:name="_Toc53522107"/>
      <w:r>
        <w:rPr>
          <w:lang w:val="en-US"/>
        </w:rPr>
        <w:lastRenderedPageBreak/>
        <w:t>Cell-</w:t>
      </w:r>
      <w:r w:rsidR="00FB1A33" w:rsidRPr="005053D8">
        <w:rPr>
          <w:lang w:val="en-US"/>
        </w:rPr>
        <w:t xml:space="preserve">DEVS </w:t>
      </w:r>
      <w:r>
        <w:rPr>
          <w:lang w:val="en-US"/>
        </w:rPr>
        <w:t>Results: Logistic Urban Growth</w:t>
      </w:r>
      <w:bookmarkEnd w:id="42"/>
    </w:p>
    <w:p w14:paraId="29BAFC7B" w14:textId="56AF9E7B" w:rsidR="00993797" w:rsidRDefault="00993797" w:rsidP="00993797">
      <w:pPr>
        <w:rPr>
          <w:lang w:val="en-US"/>
        </w:rPr>
      </w:pPr>
      <w:r>
        <w:rPr>
          <w:lang w:val="en-US"/>
        </w:rPr>
        <w:t xml:space="preserve">In this section, we will demonstrate, step-by-step, how to load and visualize </w:t>
      </w:r>
      <w:r w:rsidR="007A5071">
        <w:rPr>
          <w:lang w:val="en-US"/>
        </w:rPr>
        <w:t>Cell-</w:t>
      </w:r>
      <w:r>
        <w:rPr>
          <w:lang w:val="en-US"/>
        </w:rPr>
        <w:t xml:space="preserve">DEVS simulation results. This process assumes that the simulation loaded is not in the </w:t>
      </w:r>
      <w:r w:rsidR="007A5071">
        <w:rPr>
          <w:lang w:val="en-US"/>
        </w:rPr>
        <w:t>Cell-</w:t>
      </w:r>
      <w:r>
        <w:rPr>
          <w:lang w:val="en-US"/>
        </w:rPr>
        <w:t xml:space="preserve">DEVS WebViewer </w:t>
      </w:r>
      <w:r w:rsidR="007A5071">
        <w:rPr>
          <w:lang w:val="en-US"/>
        </w:rPr>
        <w:t>format</w:t>
      </w:r>
      <w:r>
        <w:rPr>
          <w:lang w:val="en-US"/>
        </w:rPr>
        <w:t>.</w:t>
      </w:r>
    </w:p>
    <w:p w14:paraId="18593AE9" w14:textId="7993A2D4" w:rsidR="00051046" w:rsidRDefault="00051046" w:rsidP="00051046">
      <w:pPr>
        <w:pStyle w:val="ListParagraph"/>
        <w:numPr>
          <w:ilvl w:val="0"/>
          <w:numId w:val="23"/>
        </w:numPr>
        <w:contextualSpacing w:val="0"/>
        <w:rPr>
          <w:lang w:val="en-US"/>
        </w:rPr>
      </w:pPr>
      <w:r>
        <w:rPr>
          <w:lang w:val="en-US"/>
        </w:rPr>
        <w:t xml:space="preserve">If the results are from the Cadmium simulator, you must first create a </w:t>
      </w:r>
      <w:r>
        <w:rPr>
          <w:i/>
          <w:iCs/>
          <w:lang w:val="en-US"/>
        </w:rPr>
        <w:t xml:space="preserve">.json </w:t>
      </w:r>
      <w:r>
        <w:rPr>
          <w:lang w:val="en-US"/>
        </w:rPr>
        <w:t>file (any name will do) containing the following parameters:</w:t>
      </w:r>
    </w:p>
    <w:p w14:paraId="20E5B5BB" w14:textId="489877C1" w:rsidR="00051046" w:rsidRDefault="00051046" w:rsidP="00051046">
      <w:pPr>
        <w:pStyle w:val="ListParagraph"/>
        <w:numPr>
          <w:ilvl w:val="1"/>
          <w:numId w:val="23"/>
        </w:numPr>
        <w:contextualSpacing w:val="0"/>
        <w:rPr>
          <w:lang w:val="en-US"/>
        </w:rPr>
      </w:pPr>
      <w:r>
        <w:rPr>
          <w:lang w:val="en-US"/>
        </w:rPr>
        <w:t>name: the name of the simulation model</w:t>
      </w:r>
      <w:r w:rsidR="00D44B82">
        <w:rPr>
          <w:lang w:val="en-US"/>
        </w:rPr>
        <w:t>, LUG in this case</w:t>
      </w:r>
    </w:p>
    <w:p w14:paraId="7543BE57" w14:textId="77777777" w:rsidR="00D44B82" w:rsidRDefault="00051046" w:rsidP="00051046">
      <w:pPr>
        <w:pStyle w:val="ListParagraph"/>
        <w:numPr>
          <w:ilvl w:val="1"/>
          <w:numId w:val="23"/>
        </w:numPr>
        <w:contextualSpacing w:val="0"/>
        <w:rPr>
          <w:lang w:val="en-US"/>
        </w:rPr>
      </w:pPr>
      <w:r>
        <w:rPr>
          <w:lang w:val="en-US"/>
        </w:rPr>
        <w:t>ports: a list of port names to assign to message values</w:t>
      </w:r>
      <w:r w:rsidR="00D44B82">
        <w:rPr>
          <w:lang w:val="en-US"/>
        </w:rPr>
        <w:t>, in this case each message carries two values, the “type” of the cell and its “weight”</w:t>
      </w:r>
      <w:r>
        <w:rPr>
          <w:lang w:val="en-US"/>
        </w:rPr>
        <w:t xml:space="preserve">. </w:t>
      </w:r>
    </w:p>
    <w:p w14:paraId="2FDA99E6" w14:textId="201747B9" w:rsidR="00051046" w:rsidRDefault="00D44B82" w:rsidP="00D44B82">
      <w:pPr>
        <w:pStyle w:val="ListParagraph"/>
        <w:ind w:left="1440"/>
        <w:contextualSpacing w:val="0"/>
        <w:rPr>
          <w:lang w:val="en-US"/>
        </w:rPr>
      </w:pPr>
      <w:r>
        <w:rPr>
          <w:lang w:val="en-US"/>
        </w:rPr>
        <w:t xml:space="preserve">Note: </w:t>
      </w:r>
      <w:r w:rsidR="00051046">
        <w:rPr>
          <w:lang w:val="en-US"/>
        </w:rPr>
        <w:t>Cadmium does not use ports. Instead, output messages can contain multiple values. As a temporary workaround, each of these values is assigned to a port so that the data can be processed the same as for other simulators. Therefore, each value must be associated to a named port.</w:t>
      </w:r>
    </w:p>
    <w:p w14:paraId="07A747D7" w14:textId="777AB1F8" w:rsidR="00051046" w:rsidRDefault="00051046" w:rsidP="00051046">
      <w:pPr>
        <w:pStyle w:val="ListParagraph"/>
        <w:numPr>
          <w:ilvl w:val="1"/>
          <w:numId w:val="23"/>
        </w:numPr>
        <w:contextualSpacing w:val="0"/>
        <w:rPr>
          <w:lang w:val="en-US"/>
        </w:rPr>
      </w:pPr>
      <w:r>
        <w:rPr>
          <w:lang w:val="en-US"/>
        </w:rPr>
        <w:t xml:space="preserve">size: the size of the cell-space for the model, in this case, the size is </w:t>
      </w:r>
      <w:r w:rsidR="00D44B82">
        <w:rPr>
          <w:lang w:val="en-US"/>
        </w:rPr>
        <w:t>100 x 100 x 2.</w:t>
      </w:r>
    </w:p>
    <w:p w14:paraId="73FDA6FA" w14:textId="3C062928" w:rsidR="00051046" w:rsidRPr="00051046" w:rsidRDefault="00051046" w:rsidP="00051046">
      <w:pPr>
        <w:ind w:left="720"/>
        <w:rPr>
          <w:lang w:val="en-US"/>
        </w:rPr>
      </w:pPr>
      <w:r>
        <w:rPr>
          <w:lang w:val="en-US"/>
        </w:rPr>
        <w:t xml:space="preserve">And here is an example of the completed </w:t>
      </w:r>
      <w:r>
        <w:rPr>
          <w:i/>
          <w:iCs/>
          <w:lang w:val="en-US"/>
        </w:rPr>
        <w:t>.json</w:t>
      </w:r>
      <w:r>
        <w:rPr>
          <w:lang w:val="en-US"/>
        </w:rPr>
        <w:t xml:space="preserve"> file</w:t>
      </w:r>
    </w:p>
    <w:p w14:paraId="72780C7A" w14:textId="643549C6" w:rsidR="00051046" w:rsidRPr="005053D8" w:rsidRDefault="00051046" w:rsidP="00051046">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Pr>
          <w:rFonts w:ascii="Courier New" w:hAnsi="Courier New" w:cs="Courier New"/>
          <w:sz w:val="20"/>
          <w:szCs w:val="20"/>
          <w:lang w:val="en-US"/>
        </w:rPr>
        <w:t xml:space="preserve">   </w:t>
      </w:r>
      <w:r w:rsidRPr="005053D8">
        <w:rPr>
          <w:rFonts w:ascii="Courier New" w:hAnsi="Courier New" w:cs="Courier New"/>
          <w:sz w:val="20"/>
          <w:szCs w:val="20"/>
          <w:lang w:val="en-US"/>
        </w:rPr>
        <w:t>{</w:t>
      </w:r>
    </w:p>
    <w:p w14:paraId="0EDE3F58" w14:textId="4FE56B9E" w:rsidR="00051046" w:rsidRPr="005053D8" w:rsidRDefault="00051046" w:rsidP="00051046">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Pr>
          <w:rFonts w:ascii="Courier New" w:hAnsi="Courier New" w:cs="Courier New"/>
          <w:sz w:val="20"/>
          <w:szCs w:val="20"/>
          <w:lang w:val="en-US"/>
        </w:rPr>
        <w:t xml:space="preserve">      </w:t>
      </w:r>
      <w:r w:rsidRPr="005053D8">
        <w:rPr>
          <w:rFonts w:ascii="Courier New" w:hAnsi="Courier New" w:cs="Courier New"/>
          <w:sz w:val="20"/>
          <w:szCs w:val="20"/>
          <w:lang w:val="en-US"/>
        </w:rPr>
        <w:t>"</w:t>
      </w:r>
      <w:r>
        <w:rPr>
          <w:rFonts w:ascii="Courier New" w:hAnsi="Courier New" w:cs="Courier New"/>
          <w:sz w:val="20"/>
          <w:szCs w:val="20"/>
          <w:lang w:val="en-US"/>
        </w:rPr>
        <w:t>name</w:t>
      </w:r>
      <w:r w:rsidRPr="005053D8">
        <w:rPr>
          <w:rFonts w:ascii="Courier New" w:hAnsi="Courier New" w:cs="Courier New"/>
          <w:sz w:val="20"/>
          <w:szCs w:val="20"/>
          <w:lang w:val="en-US"/>
        </w:rPr>
        <w:t>": "</w:t>
      </w:r>
      <w:r>
        <w:rPr>
          <w:rFonts w:ascii="Courier New" w:hAnsi="Courier New" w:cs="Courier New"/>
          <w:sz w:val="20"/>
          <w:szCs w:val="20"/>
          <w:lang w:val="en-US"/>
        </w:rPr>
        <w:t>LUG</w:t>
      </w:r>
      <w:r w:rsidRPr="005053D8">
        <w:rPr>
          <w:rFonts w:ascii="Courier New" w:hAnsi="Courier New" w:cs="Courier New"/>
          <w:sz w:val="20"/>
          <w:szCs w:val="20"/>
          <w:lang w:val="en-US"/>
        </w:rPr>
        <w:t>",</w:t>
      </w:r>
    </w:p>
    <w:p w14:paraId="765BB865" w14:textId="54FACA06" w:rsidR="00051046" w:rsidRPr="005053D8" w:rsidRDefault="00051046" w:rsidP="00051046">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w:t>
      </w:r>
      <w:r>
        <w:rPr>
          <w:rFonts w:ascii="Courier New" w:hAnsi="Courier New" w:cs="Courier New"/>
          <w:sz w:val="20"/>
          <w:szCs w:val="20"/>
          <w:lang w:val="en-US"/>
        </w:rPr>
        <w:t>ports</w:t>
      </w:r>
      <w:r w:rsidRPr="005053D8">
        <w:rPr>
          <w:rFonts w:ascii="Courier New" w:hAnsi="Courier New" w:cs="Courier New"/>
          <w:sz w:val="20"/>
          <w:szCs w:val="20"/>
          <w:lang w:val="en-US"/>
        </w:rPr>
        <w:t xml:space="preserve">": </w:t>
      </w:r>
      <w:r>
        <w:rPr>
          <w:rFonts w:ascii="Courier New" w:hAnsi="Courier New" w:cs="Courier New"/>
          <w:sz w:val="20"/>
          <w:szCs w:val="20"/>
          <w:lang w:val="en-US"/>
        </w:rPr>
        <w:t>[</w:t>
      </w:r>
      <w:r w:rsidRPr="005053D8">
        <w:rPr>
          <w:rFonts w:ascii="Courier New" w:hAnsi="Courier New" w:cs="Courier New"/>
          <w:sz w:val="20"/>
          <w:szCs w:val="20"/>
          <w:lang w:val="en-US"/>
        </w:rPr>
        <w:t>"</w:t>
      </w:r>
      <w:r>
        <w:rPr>
          <w:rFonts w:ascii="Courier New" w:hAnsi="Courier New" w:cs="Courier New"/>
          <w:sz w:val="20"/>
          <w:szCs w:val="20"/>
          <w:lang w:val="en-US"/>
        </w:rPr>
        <w:t>type</w:t>
      </w:r>
      <w:r w:rsidRPr="005053D8">
        <w:rPr>
          <w:rFonts w:ascii="Courier New" w:hAnsi="Courier New" w:cs="Courier New"/>
          <w:sz w:val="20"/>
          <w:szCs w:val="20"/>
          <w:lang w:val="en-US"/>
        </w:rPr>
        <w:t>"</w:t>
      </w:r>
      <w:r>
        <w:rPr>
          <w:rFonts w:ascii="Courier New" w:hAnsi="Courier New" w:cs="Courier New"/>
          <w:sz w:val="20"/>
          <w:szCs w:val="20"/>
          <w:lang w:val="en-US"/>
        </w:rPr>
        <w:t xml:space="preserve">, </w:t>
      </w:r>
      <w:r w:rsidRPr="005053D8">
        <w:rPr>
          <w:rFonts w:ascii="Courier New" w:hAnsi="Courier New" w:cs="Courier New"/>
          <w:sz w:val="20"/>
          <w:szCs w:val="20"/>
          <w:lang w:val="en-US"/>
        </w:rPr>
        <w:t>"</w:t>
      </w:r>
      <w:r>
        <w:rPr>
          <w:rFonts w:ascii="Courier New" w:hAnsi="Courier New" w:cs="Courier New"/>
          <w:sz w:val="20"/>
          <w:szCs w:val="20"/>
          <w:lang w:val="en-US"/>
        </w:rPr>
        <w:t>weight</w:t>
      </w:r>
      <w:r w:rsidRPr="005053D8">
        <w:rPr>
          <w:rFonts w:ascii="Courier New" w:hAnsi="Courier New" w:cs="Courier New"/>
          <w:sz w:val="20"/>
          <w:szCs w:val="20"/>
          <w:lang w:val="en-US"/>
        </w:rPr>
        <w:t>"</w:t>
      </w:r>
      <w:r>
        <w:rPr>
          <w:rFonts w:ascii="Courier New" w:hAnsi="Courier New" w:cs="Courier New"/>
          <w:sz w:val="20"/>
          <w:szCs w:val="20"/>
          <w:lang w:val="en-US"/>
        </w:rPr>
        <w:t>],</w:t>
      </w:r>
    </w:p>
    <w:p w14:paraId="37BE022A" w14:textId="0E5D9997" w:rsidR="00051046" w:rsidRPr="005053D8" w:rsidRDefault="00051046" w:rsidP="00051046">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w:t>
      </w:r>
      <w:r>
        <w:rPr>
          <w:rFonts w:ascii="Courier New" w:hAnsi="Courier New" w:cs="Courier New"/>
          <w:sz w:val="20"/>
          <w:szCs w:val="20"/>
          <w:lang w:val="en-US"/>
        </w:rPr>
        <w:t>size</w:t>
      </w:r>
      <w:r w:rsidRPr="005053D8">
        <w:rPr>
          <w:rFonts w:ascii="Courier New" w:hAnsi="Courier New" w:cs="Courier New"/>
          <w:sz w:val="20"/>
          <w:szCs w:val="20"/>
          <w:lang w:val="en-US"/>
        </w:rPr>
        <w:t>": [</w:t>
      </w:r>
      <w:r>
        <w:rPr>
          <w:rFonts w:ascii="Courier New" w:hAnsi="Courier New" w:cs="Courier New"/>
          <w:sz w:val="20"/>
          <w:szCs w:val="20"/>
          <w:lang w:val="en-US"/>
        </w:rPr>
        <w:t>100</w:t>
      </w:r>
      <w:r w:rsidRPr="005053D8">
        <w:rPr>
          <w:rFonts w:ascii="Courier New" w:hAnsi="Courier New" w:cs="Courier New"/>
          <w:sz w:val="20"/>
          <w:szCs w:val="20"/>
          <w:lang w:val="en-US"/>
        </w:rPr>
        <w:t>,</w:t>
      </w:r>
      <w:r>
        <w:rPr>
          <w:rFonts w:ascii="Courier New" w:hAnsi="Courier New" w:cs="Courier New"/>
          <w:sz w:val="20"/>
          <w:szCs w:val="20"/>
          <w:lang w:val="en-US"/>
        </w:rPr>
        <w:t>100</w:t>
      </w:r>
      <w:r w:rsidRPr="005053D8">
        <w:rPr>
          <w:rFonts w:ascii="Courier New" w:hAnsi="Courier New" w:cs="Courier New"/>
          <w:sz w:val="20"/>
          <w:szCs w:val="20"/>
          <w:lang w:val="en-US"/>
        </w:rPr>
        <w:t>,</w:t>
      </w:r>
      <w:r>
        <w:rPr>
          <w:rFonts w:ascii="Courier New" w:hAnsi="Courier New" w:cs="Courier New"/>
          <w:sz w:val="20"/>
          <w:szCs w:val="20"/>
          <w:lang w:val="en-US"/>
        </w:rPr>
        <w:t>2</w:t>
      </w:r>
      <w:r w:rsidRPr="005053D8">
        <w:rPr>
          <w:rFonts w:ascii="Courier New" w:hAnsi="Courier New" w:cs="Courier New"/>
          <w:sz w:val="20"/>
          <w:szCs w:val="20"/>
          <w:lang w:val="en-US"/>
        </w:rPr>
        <w:t>]</w:t>
      </w:r>
    </w:p>
    <w:p w14:paraId="4EC2BB11" w14:textId="0BF96490" w:rsidR="00051046" w:rsidRPr="005053D8" w:rsidRDefault="00051046" w:rsidP="00051046">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Pr>
          <w:rFonts w:ascii="Courier New" w:hAnsi="Courier New" w:cs="Courier New"/>
          <w:sz w:val="20"/>
          <w:szCs w:val="20"/>
          <w:lang w:val="en-US"/>
        </w:rPr>
        <w:t xml:space="preserve">   </w:t>
      </w:r>
      <w:r w:rsidRPr="005053D8">
        <w:rPr>
          <w:rFonts w:ascii="Courier New" w:hAnsi="Courier New" w:cs="Courier New"/>
          <w:sz w:val="20"/>
          <w:szCs w:val="20"/>
          <w:lang w:val="en-US"/>
        </w:rPr>
        <w:t>}</w:t>
      </w:r>
    </w:p>
    <w:p w14:paraId="2314DD3C" w14:textId="77777777" w:rsidR="00051046" w:rsidRPr="00051046" w:rsidRDefault="00051046" w:rsidP="00051046">
      <w:pPr>
        <w:rPr>
          <w:lang w:val="en-US"/>
        </w:rPr>
      </w:pPr>
    </w:p>
    <w:p w14:paraId="1EAD4EE6" w14:textId="6DC59A41" w:rsidR="00051046" w:rsidRDefault="00051046" w:rsidP="00051046">
      <w:pPr>
        <w:pStyle w:val="ListParagraph"/>
        <w:numPr>
          <w:ilvl w:val="0"/>
          <w:numId w:val="23"/>
        </w:numPr>
        <w:contextualSpacing w:val="0"/>
        <w:rPr>
          <w:lang w:val="en-US"/>
        </w:rPr>
      </w:pPr>
      <w:r>
        <w:rPr>
          <w:lang w:val="en-US"/>
        </w:rPr>
        <w:t xml:space="preserve">Convert the simulation output files to the DEVS WebViewer format. To do this, drag and drop the output files onto the dashed box in the GUI. Single or multiple files can be added.  </w:t>
      </w:r>
    </w:p>
    <w:p w14:paraId="247DFF8E" w14:textId="77777777" w:rsidR="00345CB7" w:rsidRDefault="00345CB7" w:rsidP="00345CB7">
      <w:pPr>
        <w:pStyle w:val="ListParagraph"/>
        <w:rPr>
          <w:ins w:id="43" w:author="Bruno St-Aubin" w:date="2020-10-15T15:20:00Z"/>
          <w:rFonts w:asciiTheme="majorHAnsi" w:hAnsiTheme="majorHAnsi" w:cstheme="majorHAnsi"/>
          <w:i/>
          <w:iCs/>
          <w:color w:val="632423" w:themeColor="accent2" w:themeShade="80"/>
          <w:lang w:val="en-US"/>
        </w:rPr>
        <w:pPrChange w:id="44" w:author="Bruno St-Aubin" w:date="2020-10-15T15:20:00Z">
          <w:pPr>
            <w:pStyle w:val="ListParagraph"/>
            <w:numPr>
              <w:numId w:val="23"/>
            </w:numPr>
            <w:ind w:hanging="360"/>
          </w:pPr>
        </w:pPrChange>
      </w:pPr>
      <w:ins w:id="45" w:author="Bruno St-Aubin" w:date="2020-10-15T15:20:00Z">
        <w:r w:rsidRPr="00F00E84">
          <w:rPr>
            <w:rFonts w:asciiTheme="majorHAnsi" w:hAnsiTheme="majorHAnsi" w:cstheme="majorHAnsi"/>
            <w:i/>
            <w:iCs/>
            <w:color w:val="632423" w:themeColor="accent2" w:themeShade="80"/>
            <w:lang w:val="en-US"/>
          </w:rPr>
          <w:t>* NOTE: Results can be converted manually using the procedure “</w:t>
        </w:r>
        <w:r w:rsidRPr="00F00E84">
          <w:rPr>
            <w:rFonts w:asciiTheme="majorHAnsi" w:hAnsiTheme="majorHAnsi" w:cstheme="majorHAnsi"/>
            <w:i/>
            <w:iCs/>
            <w:color w:val="632423" w:themeColor="accent2" w:themeShade="80"/>
            <w:lang w:val="en-US"/>
          </w:rPr>
          <w:fldChar w:fldCharType="begin"/>
        </w:r>
        <w:r w:rsidRPr="00F00E84">
          <w:rPr>
            <w:rFonts w:asciiTheme="majorHAnsi" w:hAnsiTheme="majorHAnsi" w:cstheme="majorHAnsi"/>
            <w:i/>
            <w:iCs/>
            <w:color w:val="632423" w:themeColor="accent2" w:themeShade="80"/>
            <w:lang w:val="en-US"/>
          </w:rPr>
          <w:instrText xml:space="preserve"> REF _Ref53522006 \h  \* MERGEFORMAT </w:instrText>
        </w:r>
        <w:r w:rsidRPr="00F00E84">
          <w:rPr>
            <w:rFonts w:asciiTheme="majorHAnsi" w:hAnsiTheme="majorHAnsi" w:cstheme="majorHAnsi"/>
            <w:i/>
            <w:iCs/>
            <w:color w:val="632423" w:themeColor="accent2" w:themeShade="80"/>
            <w:lang w:val="en-US"/>
          </w:rPr>
        </w:r>
        <w:r w:rsidRPr="00F00E84">
          <w:rPr>
            <w:rFonts w:asciiTheme="majorHAnsi" w:hAnsiTheme="majorHAnsi" w:cstheme="majorHAnsi"/>
            <w:i/>
            <w:iCs/>
            <w:color w:val="632423" w:themeColor="accent2" w:themeShade="80"/>
            <w:lang w:val="en-US"/>
          </w:rPr>
          <w:fldChar w:fldCharType="separate"/>
        </w:r>
        <w:r w:rsidRPr="003742C4">
          <w:rPr>
            <w:rFonts w:asciiTheme="majorHAnsi" w:hAnsiTheme="majorHAnsi" w:cstheme="majorHAnsi"/>
            <w:i/>
            <w:iCs/>
            <w:color w:val="632423" w:themeColor="accent2" w:themeShade="80"/>
            <w:lang w:val="en-US"/>
          </w:rPr>
          <w:t xml:space="preserve">Manual conversion of results to the DEVS </w:t>
        </w:r>
        <w:proofErr w:type="spellStart"/>
        <w:r w:rsidRPr="003742C4">
          <w:rPr>
            <w:rFonts w:asciiTheme="majorHAnsi" w:hAnsiTheme="majorHAnsi" w:cstheme="majorHAnsi"/>
            <w:i/>
            <w:iCs/>
            <w:color w:val="632423" w:themeColor="accent2" w:themeShade="80"/>
            <w:lang w:val="en-US"/>
          </w:rPr>
          <w:t>WebViewer</w:t>
        </w:r>
        <w:proofErr w:type="spellEnd"/>
        <w:r w:rsidRPr="003742C4">
          <w:rPr>
            <w:color w:val="632423" w:themeColor="accent2" w:themeShade="80"/>
            <w:lang w:val="en-US"/>
          </w:rPr>
          <w:t xml:space="preserve"> format</w:t>
        </w:r>
        <w:r w:rsidRPr="00F00E84">
          <w:rPr>
            <w:rFonts w:asciiTheme="majorHAnsi" w:hAnsiTheme="majorHAnsi" w:cstheme="majorHAnsi"/>
            <w:i/>
            <w:iCs/>
            <w:color w:val="632423" w:themeColor="accent2" w:themeShade="80"/>
            <w:lang w:val="en-US"/>
          </w:rPr>
          <w:fldChar w:fldCharType="end"/>
        </w:r>
        <w:r w:rsidRPr="00F00E84">
          <w:rPr>
            <w:rFonts w:asciiTheme="majorHAnsi" w:hAnsiTheme="majorHAnsi" w:cstheme="majorHAnsi"/>
            <w:i/>
            <w:iCs/>
            <w:color w:val="632423" w:themeColor="accent2" w:themeShade="80"/>
            <w:lang w:val="en-US"/>
          </w:rPr>
          <w:t xml:space="preserve">” </w:t>
        </w:r>
        <w:r>
          <w:rPr>
            <w:rFonts w:asciiTheme="majorHAnsi" w:hAnsiTheme="majorHAnsi" w:cstheme="majorHAnsi"/>
            <w:i/>
            <w:iCs/>
            <w:color w:val="632423" w:themeColor="accent2" w:themeShade="80"/>
            <w:lang w:val="en-US"/>
          </w:rPr>
          <w:t>in the appendix 1</w:t>
        </w:r>
        <w:r w:rsidRPr="00F00E84">
          <w:rPr>
            <w:rFonts w:asciiTheme="majorHAnsi" w:hAnsiTheme="majorHAnsi" w:cstheme="majorHAnsi"/>
            <w:i/>
            <w:iCs/>
            <w:color w:val="632423" w:themeColor="accent2" w:themeShade="80"/>
            <w:lang w:val="en-US"/>
          </w:rPr>
          <w:t>. In this case drop the converted results into the dashed box instead of the original simulation output files then, proceed normally.</w:t>
        </w:r>
      </w:ins>
    </w:p>
    <w:p w14:paraId="10C1A7CE" w14:textId="77777777" w:rsidR="00345CB7" w:rsidRDefault="00345CB7" w:rsidP="00345CB7">
      <w:pPr>
        <w:pStyle w:val="ListParagraph"/>
        <w:rPr>
          <w:ins w:id="46" w:author="Bruno St-Aubin" w:date="2020-10-15T15:20:00Z"/>
          <w:rFonts w:asciiTheme="majorHAnsi" w:hAnsiTheme="majorHAnsi" w:cstheme="majorHAnsi"/>
          <w:i/>
          <w:iCs/>
          <w:color w:val="632423" w:themeColor="accent2" w:themeShade="80"/>
          <w:lang w:val="en-US"/>
        </w:rPr>
        <w:pPrChange w:id="47" w:author="Bruno St-Aubin" w:date="2020-10-15T15:20:00Z">
          <w:pPr>
            <w:pStyle w:val="ListParagraph"/>
            <w:numPr>
              <w:numId w:val="23"/>
            </w:numPr>
            <w:ind w:hanging="360"/>
          </w:pPr>
        </w:pPrChange>
      </w:pPr>
    </w:p>
    <w:p w14:paraId="704F4CAB" w14:textId="77777777" w:rsidR="00345CB7" w:rsidRDefault="00345CB7" w:rsidP="00345CB7">
      <w:pPr>
        <w:pStyle w:val="ListParagraph"/>
        <w:rPr>
          <w:ins w:id="48" w:author="Bruno St-Aubin" w:date="2020-10-15T15:20:00Z"/>
          <w:rFonts w:asciiTheme="majorHAnsi" w:hAnsiTheme="majorHAnsi" w:cstheme="majorHAnsi"/>
          <w:i/>
          <w:iCs/>
          <w:color w:val="632423" w:themeColor="accent2" w:themeShade="80"/>
          <w:lang w:val="en-US"/>
        </w:rPr>
        <w:pPrChange w:id="49" w:author="Bruno St-Aubin" w:date="2020-10-15T15:20:00Z">
          <w:pPr>
            <w:pStyle w:val="ListParagraph"/>
            <w:numPr>
              <w:numId w:val="23"/>
            </w:numPr>
            <w:ind w:hanging="360"/>
          </w:pPr>
        </w:pPrChange>
      </w:pPr>
      <w:ins w:id="50" w:author="Bruno St-Aubin" w:date="2020-10-15T15:20:00Z">
        <w:r>
          <w:rPr>
            <w:rFonts w:asciiTheme="majorHAnsi" w:hAnsiTheme="majorHAnsi" w:cstheme="majorHAnsi"/>
            <w:i/>
            <w:iCs/>
            <w:color w:val="632423" w:themeColor="accent2" w:themeShade="80"/>
            <w:lang w:val="en-US"/>
          </w:rPr>
          <w:t xml:space="preserve">We have made available a complete example at: </w:t>
        </w:r>
      </w:ins>
    </w:p>
    <w:commentRangeStart w:id="51"/>
    <w:p w14:paraId="2D3D3D39" w14:textId="2DABC1D0" w:rsidR="00345CB7" w:rsidRDefault="00345CB7" w:rsidP="00345CB7">
      <w:pPr>
        <w:pStyle w:val="ListParagraph"/>
        <w:contextualSpacing w:val="0"/>
        <w:rPr>
          <w:ins w:id="52" w:author="Bruno St-Aubin" w:date="2020-10-15T15:20:00Z"/>
          <w:rFonts w:asciiTheme="majorHAnsi" w:hAnsiTheme="majorHAnsi" w:cstheme="majorHAnsi"/>
          <w:i/>
          <w:iCs/>
          <w:color w:val="632423" w:themeColor="accent2" w:themeShade="80"/>
          <w:lang w:val="en-US"/>
        </w:rPr>
        <w:pPrChange w:id="53" w:author="Bruno St-Aubin" w:date="2020-10-15T15:20:00Z">
          <w:pPr>
            <w:pStyle w:val="ListParagraph"/>
            <w:numPr>
              <w:numId w:val="23"/>
            </w:numPr>
            <w:ind w:hanging="360"/>
            <w:contextualSpacing w:val="0"/>
          </w:pPr>
        </w:pPrChange>
      </w:pPr>
      <w:ins w:id="54" w:author="Bruno St-Aubin" w:date="2020-10-15T15:20:00Z">
        <w:r>
          <w:rPr>
            <w:rFonts w:asciiTheme="majorHAnsi" w:hAnsiTheme="majorHAnsi" w:cstheme="majorHAnsi"/>
            <w:i/>
            <w:iCs/>
            <w:lang w:val="en-US"/>
          </w:rPr>
          <w:fldChar w:fldCharType="begin"/>
        </w:r>
        <w:r>
          <w:rPr>
            <w:rFonts w:asciiTheme="majorHAnsi" w:hAnsiTheme="majorHAnsi" w:cstheme="majorHAnsi"/>
            <w:i/>
            <w:iCs/>
            <w:lang w:val="en-US"/>
          </w:rPr>
          <w:instrText xml:space="preserve"> HYPERLINK "</w:instrText>
        </w:r>
        <w:r w:rsidRPr="00345CB7">
          <w:rPr>
            <w:rFonts w:asciiTheme="majorHAnsi" w:hAnsiTheme="majorHAnsi" w:cstheme="majorHAnsi"/>
            <w:i/>
            <w:iCs/>
            <w:lang w:val="en-US"/>
            <w:rPrChange w:id="55" w:author="Bruno St-Aubin" w:date="2020-10-15T15:20:00Z">
              <w:rPr>
                <w:rStyle w:val="Hyperlink"/>
                <w:rFonts w:asciiTheme="majorHAnsi" w:hAnsiTheme="majorHAnsi" w:cstheme="majorHAnsi"/>
                <w:i/>
                <w:iCs/>
                <w:lang w:val="en-US"/>
              </w:rPr>
            </w:rPrChange>
          </w:rPr>
          <w:instrText>http://www.sce.carleton.ca/courses/sysc-5104/lib/exe/fetch.php?media=apb-viewer.zip</w:instrText>
        </w:r>
        <w:r>
          <w:rPr>
            <w:rFonts w:asciiTheme="majorHAnsi" w:hAnsiTheme="majorHAnsi" w:cstheme="majorHAnsi"/>
            <w:i/>
            <w:iCs/>
            <w:lang w:val="en-US"/>
          </w:rPr>
          <w:instrText xml:space="preserve">" </w:instrText>
        </w:r>
        <w:r>
          <w:rPr>
            <w:rFonts w:asciiTheme="majorHAnsi" w:hAnsiTheme="majorHAnsi" w:cstheme="majorHAnsi"/>
            <w:i/>
            <w:iCs/>
            <w:lang w:val="en-US"/>
          </w:rPr>
          <w:fldChar w:fldCharType="separate"/>
        </w:r>
        <w:r w:rsidRPr="002D0A93">
          <w:rPr>
            <w:rStyle w:val="Hyperlink"/>
            <w:rFonts w:asciiTheme="majorHAnsi" w:hAnsiTheme="majorHAnsi" w:cstheme="majorHAnsi"/>
            <w:i/>
            <w:iCs/>
            <w:lang w:val="en-US"/>
            <w:rPrChange w:id="56" w:author="Bruno St-Aubin" w:date="2020-10-15T15:20:00Z">
              <w:rPr>
                <w:rStyle w:val="Hyperlink"/>
                <w:rFonts w:asciiTheme="majorHAnsi" w:hAnsiTheme="majorHAnsi" w:cstheme="majorHAnsi"/>
                <w:i/>
                <w:iCs/>
                <w:lang w:val="en-US"/>
              </w:rPr>
            </w:rPrChange>
          </w:rPr>
          <w:t>http://www.sce.carleton.ca/courses/sysc-5104/lib/exe/fetch.php?media=apb-viewer.zip</w:t>
        </w:r>
        <w:r>
          <w:rPr>
            <w:rFonts w:asciiTheme="majorHAnsi" w:hAnsiTheme="majorHAnsi" w:cstheme="majorHAnsi"/>
            <w:i/>
            <w:iCs/>
            <w:lang w:val="en-US"/>
          </w:rPr>
          <w:fldChar w:fldCharType="end"/>
        </w:r>
        <w:commentRangeEnd w:id="51"/>
        <w:r>
          <w:rPr>
            <w:rStyle w:val="CommentReference"/>
          </w:rPr>
          <w:commentReference w:id="51"/>
        </w:r>
      </w:ins>
    </w:p>
    <w:p w14:paraId="04B9BDBE" w14:textId="31F5244A" w:rsidR="00553FBD" w:rsidRPr="00F00E84" w:rsidDel="00345CB7" w:rsidRDefault="00553FBD" w:rsidP="00553FBD">
      <w:pPr>
        <w:ind w:left="720"/>
        <w:rPr>
          <w:del w:id="57" w:author="Bruno St-Aubin" w:date="2020-10-15T15:20:00Z"/>
          <w:rFonts w:asciiTheme="majorHAnsi" w:hAnsiTheme="majorHAnsi" w:cstheme="majorHAnsi"/>
          <w:i/>
          <w:iCs/>
          <w:color w:val="632423" w:themeColor="accent2" w:themeShade="80"/>
          <w:lang w:val="en-US"/>
        </w:rPr>
      </w:pPr>
      <w:del w:id="58" w:author="Bruno St-Aubin" w:date="2020-10-15T15:20:00Z">
        <w:r w:rsidRPr="00F00E84" w:rsidDel="00345CB7">
          <w:rPr>
            <w:rFonts w:asciiTheme="majorHAnsi" w:hAnsiTheme="majorHAnsi" w:cstheme="majorHAnsi"/>
            <w:i/>
            <w:iCs/>
            <w:color w:val="632423" w:themeColor="accent2" w:themeShade="80"/>
            <w:lang w:val="en-US"/>
          </w:rPr>
          <w:delText>* NOTE: Results can be converted manually using the procedure “</w:delText>
        </w:r>
        <w:r w:rsidRPr="00F00E84" w:rsidDel="00345CB7">
          <w:rPr>
            <w:rFonts w:asciiTheme="majorHAnsi" w:hAnsiTheme="majorHAnsi" w:cstheme="majorHAnsi"/>
            <w:i/>
            <w:iCs/>
            <w:color w:val="632423" w:themeColor="accent2" w:themeShade="80"/>
            <w:lang w:val="en-US"/>
          </w:rPr>
          <w:fldChar w:fldCharType="begin"/>
        </w:r>
        <w:r w:rsidRPr="00F00E84" w:rsidDel="00345CB7">
          <w:rPr>
            <w:rFonts w:asciiTheme="majorHAnsi" w:hAnsiTheme="majorHAnsi" w:cstheme="majorHAnsi"/>
            <w:i/>
            <w:iCs/>
            <w:color w:val="632423" w:themeColor="accent2" w:themeShade="80"/>
            <w:lang w:val="en-US"/>
          </w:rPr>
          <w:delInstrText xml:space="preserve"> REF _Ref53522006 \h  \* MERGEFORMAT </w:delInstrText>
        </w:r>
        <w:r w:rsidRPr="00F00E84" w:rsidDel="00345CB7">
          <w:rPr>
            <w:rFonts w:asciiTheme="majorHAnsi" w:hAnsiTheme="majorHAnsi" w:cstheme="majorHAnsi"/>
            <w:i/>
            <w:iCs/>
            <w:color w:val="632423" w:themeColor="accent2" w:themeShade="80"/>
            <w:lang w:val="en-US"/>
          </w:rPr>
        </w:r>
        <w:r w:rsidRPr="00F00E84" w:rsidDel="00345CB7">
          <w:rPr>
            <w:rFonts w:asciiTheme="majorHAnsi" w:hAnsiTheme="majorHAnsi" w:cstheme="majorHAnsi"/>
            <w:i/>
            <w:iCs/>
            <w:color w:val="632423" w:themeColor="accent2" w:themeShade="80"/>
            <w:lang w:val="en-US"/>
          </w:rPr>
          <w:fldChar w:fldCharType="separate"/>
        </w:r>
        <w:r w:rsidR="003742C4" w:rsidRPr="003742C4" w:rsidDel="00345CB7">
          <w:rPr>
            <w:rFonts w:asciiTheme="majorHAnsi" w:hAnsiTheme="majorHAnsi" w:cstheme="majorHAnsi"/>
            <w:i/>
            <w:iCs/>
            <w:color w:val="632423" w:themeColor="accent2" w:themeShade="80"/>
            <w:lang w:val="en-US"/>
          </w:rPr>
          <w:delText>Manual conversion of results to the DEVS WebViewer</w:delText>
        </w:r>
        <w:r w:rsidR="003742C4" w:rsidRPr="003742C4" w:rsidDel="00345CB7">
          <w:rPr>
            <w:color w:val="632423" w:themeColor="accent2" w:themeShade="80"/>
            <w:lang w:val="en-US"/>
          </w:rPr>
          <w:delText xml:space="preserve"> format</w:delText>
        </w:r>
        <w:r w:rsidRPr="00F00E84" w:rsidDel="00345CB7">
          <w:rPr>
            <w:rFonts w:asciiTheme="majorHAnsi" w:hAnsiTheme="majorHAnsi" w:cstheme="majorHAnsi"/>
            <w:i/>
            <w:iCs/>
            <w:color w:val="632423" w:themeColor="accent2" w:themeShade="80"/>
            <w:lang w:val="en-US"/>
          </w:rPr>
          <w:fldChar w:fldCharType="end"/>
        </w:r>
        <w:r w:rsidRPr="00F00E84" w:rsidDel="00345CB7">
          <w:rPr>
            <w:rFonts w:asciiTheme="majorHAnsi" w:hAnsiTheme="majorHAnsi" w:cstheme="majorHAnsi"/>
            <w:i/>
            <w:iCs/>
            <w:color w:val="632423" w:themeColor="accent2" w:themeShade="80"/>
            <w:lang w:val="en-US"/>
          </w:rPr>
          <w:delText>” explained previously. In this case drop the converted results into the dashed box</w:delText>
        </w:r>
        <w:r w:rsidR="005800FC" w:rsidRPr="00F00E84" w:rsidDel="00345CB7">
          <w:rPr>
            <w:rFonts w:asciiTheme="majorHAnsi" w:hAnsiTheme="majorHAnsi" w:cstheme="majorHAnsi"/>
            <w:i/>
            <w:iCs/>
            <w:color w:val="632423" w:themeColor="accent2" w:themeShade="80"/>
            <w:lang w:val="en-US"/>
          </w:rPr>
          <w:delText xml:space="preserve"> instead of the original simulation output files then,</w:delText>
        </w:r>
        <w:r w:rsidRPr="00F00E84" w:rsidDel="00345CB7">
          <w:rPr>
            <w:rFonts w:asciiTheme="majorHAnsi" w:hAnsiTheme="majorHAnsi" w:cstheme="majorHAnsi"/>
            <w:i/>
            <w:iCs/>
            <w:color w:val="632423" w:themeColor="accent2" w:themeShade="80"/>
            <w:lang w:val="en-US"/>
          </w:rPr>
          <w:delText xml:space="preserve"> proceed normally.</w:delText>
        </w:r>
      </w:del>
    </w:p>
    <w:p w14:paraId="50BBA4CD" w14:textId="64B0E635" w:rsidR="00553FBD" w:rsidRPr="00553FBD" w:rsidRDefault="00553FBD" w:rsidP="00553FBD">
      <w:pPr>
        <w:pStyle w:val="ListParagraph"/>
        <w:contextualSpacing w:val="0"/>
        <w:rPr>
          <w:b/>
          <w:bCs/>
          <w:lang w:val="en-US"/>
        </w:rPr>
      </w:pPr>
    </w:p>
    <w:p w14:paraId="79B88B4B" w14:textId="77777777" w:rsidR="00051046" w:rsidRPr="00FB1A33" w:rsidRDefault="00051046" w:rsidP="00051046">
      <w:pPr>
        <w:jc w:val="center"/>
        <w:rPr>
          <w:lang w:val="en-US"/>
        </w:rPr>
      </w:pPr>
      <w:r>
        <w:rPr>
          <w:noProof/>
        </w:rPr>
        <w:lastRenderedPageBreak/>
        <w:drawing>
          <wp:inline distT="0" distB="0" distL="0" distR="0" wp14:anchorId="0F9B6F41" wp14:editId="5907CC68">
            <wp:extent cx="3810040" cy="1728000"/>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10040" cy="1728000"/>
                    </a:xfrm>
                    <a:prstGeom prst="rect">
                      <a:avLst/>
                    </a:prstGeom>
                  </pic:spPr>
                </pic:pic>
              </a:graphicData>
            </a:graphic>
          </wp:inline>
        </w:drawing>
      </w:r>
    </w:p>
    <w:p w14:paraId="37C4AFDC" w14:textId="77777777" w:rsidR="00051046" w:rsidRDefault="00051046" w:rsidP="00051046">
      <w:pPr>
        <w:pStyle w:val="ListParagraph"/>
        <w:numPr>
          <w:ilvl w:val="0"/>
          <w:numId w:val="23"/>
        </w:numPr>
        <w:ind w:left="714" w:hanging="357"/>
        <w:contextualSpacing w:val="0"/>
        <w:rPr>
          <w:lang w:val="en-US"/>
        </w:rPr>
      </w:pPr>
      <w:r w:rsidRPr="005D310C">
        <w:rPr>
          <w:lang w:val="en-US"/>
        </w:rPr>
        <w:t xml:space="preserve">The dropped files will appear below the dashed box: </w:t>
      </w:r>
    </w:p>
    <w:p w14:paraId="2A5FAB3A" w14:textId="66840DAC" w:rsidR="00051046" w:rsidRDefault="00051046" w:rsidP="00051046">
      <w:pPr>
        <w:jc w:val="center"/>
        <w:rPr>
          <w:lang w:val="en-US"/>
        </w:rPr>
      </w:pPr>
      <w:r>
        <w:rPr>
          <w:noProof/>
        </w:rPr>
        <w:drawing>
          <wp:inline distT="0" distB="0" distL="0" distR="0" wp14:anchorId="730D653C" wp14:editId="2BE054C3">
            <wp:extent cx="3615536" cy="1836000"/>
            <wp:effectExtent l="0" t="0" r="444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615536" cy="1836000"/>
                    </a:xfrm>
                    <a:prstGeom prst="rect">
                      <a:avLst/>
                    </a:prstGeom>
                  </pic:spPr>
                </pic:pic>
              </a:graphicData>
            </a:graphic>
          </wp:inline>
        </w:drawing>
      </w:r>
    </w:p>
    <w:p w14:paraId="7AB05FFE" w14:textId="77777777" w:rsidR="006B18C7" w:rsidRPr="005D310C" w:rsidRDefault="00D44B82" w:rsidP="006B18C7">
      <w:pPr>
        <w:pStyle w:val="ListParagraph"/>
        <w:numPr>
          <w:ilvl w:val="0"/>
          <w:numId w:val="19"/>
        </w:numPr>
        <w:ind w:left="714" w:hanging="357"/>
        <w:contextualSpacing w:val="0"/>
        <w:rPr>
          <w:lang w:val="en-US"/>
        </w:rPr>
      </w:pPr>
      <w:r w:rsidRPr="005D310C">
        <w:rPr>
          <w:lang w:val="en-US"/>
        </w:rPr>
        <w:t>At this point, you can:</w:t>
      </w:r>
    </w:p>
    <w:p w14:paraId="5B5F987F" w14:textId="77777777" w:rsidR="006B18C7" w:rsidRDefault="006B18C7" w:rsidP="006B18C7">
      <w:pPr>
        <w:pStyle w:val="ListParagraph"/>
        <w:numPr>
          <w:ilvl w:val="0"/>
          <w:numId w:val="20"/>
        </w:numPr>
        <w:spacing w:before="60" w:after="60"/>
        <w:ind w:left="1797" w:hanging="357"/>
        <w:contextualSpacing w:val="0"/>
        <w:rPr>
          <w:lang w:val="en-US"/>
        </w:rPr>
      </w:pPr>
      <w:r>
        <w:rPr>
          <w:lang w:val="en-US"/>
        </w:rPr>
        <w:t xml:space="preserve">Remove a file by clicking on its name below the dashed box. </w:t>
      </w:r>
    </w:p>
    <w:p w14:paraId="7D6A1879" w14:textId="77777777" w:rsidR="006B18C7" w:rsidRDefault="006B18C7" w:rsidP="006B18C7">
      <w:pPr>
        <w:pStyle w:val="ListParagraph"/>
        <w:numPr>
          <w:ilvl w:val="0"/>
          <w:numId w:val="20"/>
        </w:numPr>
        <w:spacing w:before="60" w:after="60"/>
        <w:ind w:left="1797" w:hanging="357"/>
        <w:contextualSpacing w:val="0"/>
        <w:rPr>
          <w:lang w:val="en-US"/>
        </w:rPr>
      </w:pPr>
      <w:r>
        <w:rPr>
          <w:lang w:val="en-US"/>
        </w:rPr>
        <w:t>Replace a file by first removing it then dropping the replacement file in the dashed box.</w:t>
      </w:r>
    </w:p>
    <w:p w14:paraId="6A39E014" w14:textId="77777777" w:rsidR="006B18C7" w:rsidRDefault="006B18C7" w:rsidP="006B18C7">
      <w:pPr>
        <w:pStyle w:val="ListParagraph"/>
        <w:numPr>
          <w:ilvl w:val="0"/>
          <w:numId w:val="20"/>
        </w:numPr>
        <w:spacing w:before="60" w:after="60"/>
        <w:ind w:left="1797" w:hanging="357"/>
        <w:contextualSpacing w:val="0"/>
        <w:rPr>
          <w:lang w:val="en-US"/>
        </w:rPr>
      </w:pPr>
      <w:r>
        <w:rPr>
          <w:lang w:val="en-US"/>
        </w:rPr>
        <w:t>Clear all files by clicking the “clear” button.</w:t>
      </w:r>
    </w:p>
    <w:p w14:paraId="49563E80" w14:textId="77777777" w:rsidR="006B18C7" w:rsidRPr="005D310C" w:rsidRDefault="006B18C7" w:rsidP="006B18C7">
      <w:pPr>
        <w:pStyle w:val="ListParagraph"/>
        <w:numPr>
          <w:ilvl w:val="0"/>
          <w:numId w:val="20"/>
        </w:numPr>
        <w:spacing w:before="60" w:after="60"/>
        <w:ind w:left="1797" w:hanging="357"/>
        <w:contextualSpacing w:val="0"/>
        <w:rPr>
          <w:lang w:val="en-US"/>
        </w:rPr>
      </w:pPr>
      <w:r w:rsidRPr="005D310C">
        <w:rPr>
          <w:lang w:val="en-US"/>
        </w:rPr>
        <w:t>Proceed by clicking the “Load Simulation” button</w:t>
      </w:r>
    </w:p>
    <w:p w14:paraId="2B459E62" w14:textId="0CA8892C" w:rsidR="00D44B82" w:rsidRDefault="00D44B82" w:rsidP="006B18C7">
      <w:pPr>
        <w:pStyle w:val="ListParagraph"/>
        <w:numPr>
          <w:ilvl w:val="0"/>
          <w:numId w:val="23"/>
        </w:numPr>
        <w:contextualSpacing w:val="0"/>
        <w:rPr>
          <w:lang w:val="en-US"/>
        </w:rPr>
      </w:pPr>
      <w:r>
        <w:rPr>
          <w:lang w:val="en-US"/>
        </w:rPr>
        <w:t xml:space="preserve">Click on the “Load Simulation” button. At this point, if a </w:t>
      </w:r>
      <w:r>
        <w:rPr>
          <w:i/>
          <w:iCs/>
          <w:lang w:val="en-US"/>
        </w:rPr>
        <w:t>.pal</w:t>
      </w:r>
      <w:r>
        <w:rPr>
          <w:lang w:val="en-US"/>
        </w:rPr>
        <w:t xml:space="preserve"> file was provided, you will see the simulation with the proper color scheme:</w:t>
      </w:r>
    </w:p>
    <w:p w14:paraId="4A9B810B" w14:textId="20DF11E3" w:rsidR="00D44B82" w:rsidRDefault="00D44B82" w:rsidP="00D44B82">
      <w:pPr>
        <w:pStyle w:val="ListParagraph"/>
        <w:contextualSpacing w:val="0"/>
        <w:jc w:val="center"/>
        <w:rPr>
          <w:lang w:val="en-US"/>
        </w:rPr>
      </w:pPr>
      <w:r>
        <w:rPr>
          <w:noProof/>
        </w:rPr>
        <w:lastRenderedPageBreak/>
        <w:drawing>
          <wp:inline distT="0" distB="0" distL="0" distR="0" wp14:anchorId="28BDF38E" wp14:editId="69A00123">
            <wp:extent cx="4215864" cy="2160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215864" cy="2160000"/>
                    </a:xfrm>
                    <a:prstGeom prst="rect">
                      <a:avLst/>
                    </a:prstGeom>
                  </pic:spPr>
                </pic:pic>
              </a:graphicData>
            </a:graphic>
          </wp:inline>
        </w:drawing>
      </w:r>
    </w:p>
    <w:p w14:paraId="57402687" w14:textId="667576BC" w:rsidR="00D44B82" w:rsidRDefault="00D44B82" w:rsidP="00D44B82">
      <w:pPr>
        <w:ind w:left="720"/>
        <w:rPr>
          <w:lang w:val="en-US"/>
        </w:rPr>
      </w:pPr>
      <w:r>
        <w:rPr>
          <w:lang w:val="en-US"/>
        </w:rPr>
        <w:t xml:space="preserve">If a “pal” file was not provided, then a completely black cell-space will show rather than the proper color scheme:  </w:t>
      </w:r>
    </w:p>
    <w:p w14:paraId="4358E722" w14:textId="7CC2E203" w:rsidR="00D2163D" w:rsidRDefault="00D2163D" w:rsidP="00D2163D">
      <w:pPr>
        <w:ind w:left="720"/>
        <w:jc w:val="center"/>
        <w:rPr>
          <w:lang w:val="en-US"/>
        </w:rPr>
      </w:pPr>
      <w:r>
        <w:rPr>
          <w:noProof/>
        </w:rPr>
        <w:drawing>
          <wp:inline distT="0" distB="0" distL="0" distR="0" wp14:anchorId="7673FE6F" wp14:editId="1E5D4F96">
            <wp:extent cx="4115353" cy="2160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115353" cy="2160000"/>
                    </a:xfrm>
                    <a:prstGeom prst="rect">
                      <a:avLst/>
                    </a:prstGeom>
                  </pic:spPr>
                </pic:pic>
              </a:graphicData>
            </a:graphic>
          </wp:inline>
        </w:drawing>
      </w:r>
    </w:p>
    <w:p w14:paraId="08349EAD" w14:textId="6A95E0DC" w:rsidR="00D2163D" w:rsidRDefault="00D2163D" w:rsidP="00D2163D">
      <w:pPr>
        <w:pStyle w:val="ListParagraph"/>
        <w:numPr>
          <w:ilvl w:val="0"/>
          <w:numId w:val="23"/>
        </w:numPr>
        <w:contextualSpacing w:val="0"/>
        <w:rPr>
          <w:lang w:val="en-US"/>
        </w:rPr>
      </w:pPr>
      <w:r>
        <w:rPr>
          <w:lang w:val="en-US"/>
        </w:rPr>
        <w:t>In both cases, the color scheme of the visualization can be modified through the settings widgets, as described in the following section.</w:t>
      </w:r>
    </w:p>
    <w:p w14:paraId="31AF6BB6" w14:textId="72671084" w:rsidR="006078A2" w:rsidRDefault="006078A2">
      <w:pPr>
        <w:spacing w:before="0" w:after="0"/>
        <w:jc w:val="left"/>
        <w:rPr>
          <w:i/>
          <w:iCs/>
          <w:color w:val="404040" w:themeColor="text1" w:themeTint="BF"/>
          <w:sz w:val="20"/>
          <w:szCs w:val="18"/>
          <w:lang w:val="en-US"/>
        </w:rPr>
      </w:pPr>
      <w:r>
        <w:rPr>
          <w:i/>
          <w:iCs/>
          <w:color w:val="404040" w:themeColor="text1" w:themeTint="BF"/>
          <w:sz w:val="20"/>
          <w:szCs w:val="18"/>
          <w:lang w:val="en-US"/>
        </w:rPr>
        <w:br w:type="page"/>
      </w:r>
    </w:p>
    <w:p w14:paraId="553741A6" w14:textId="77777777" w:rsidR="00475BC3" w:rsidRPr="005053D8" w:rsidRDefault="00475BC3" w:rsidP="00475BC3">
      <w:pPr>
        <w:pStyle w:val="Heading2"/>
        <w:rPr>
          <w:lang w:val="en-US"/>
        </w:rPr>
      </w:pPr>
      <w:bookmarkStart w:id="59" w:name="_s9ladd3isfx5" w:colFirst="0" w:colLast="0"/>
      <w:bookmarkStart w:id="60" w:name="_Toc53522108"/>
      <w:bookmarkEnd w:id="59"/>
      <w:r w:rsidRPr="005053D8">
        <w:rPr>
          <w:lang w:val="en-US"/>
        </w:rPr>
        <w:lastRenderedPageBreak/>
        <w:t>DEVS WebViewer user interface and features:</w:t>
      </w:r>
      <w:bookmarkEnd w:id="60"/>
    </w:p>
    <w:p w14:paraId="43DE5B7D" w14:textId="77777777" w:rsidR="00475BC3" w:rsidRPr="005053D8" w:rsidRDefault="00475BC3" w:rsidP="00475BC3">
      <w:pPr>
        <w:rPr>
          <w:lang w:val="en-US"/>
        </w:rPr>
      </w:pPr>
      <w:r w:rsidRPr="005053D8">
        <w:rPr>
          <w:lang w:val="en-US"/>
        </w:rPr>
        <w:t xml:space="preserve">The figure shows the user interface presented to the user when the DEVS Web Viewer is accessed. The user can click on the central drop zone to upload the files to convert or view, or they can drag and drop them directly into the drop zone. Users can upload the files to be converted as presented in section 1, or the common specification files as presented in section 2. For the latter, the files will be loaded directly in the application. For the former case, the files will be first converted then loaded in the application. The system automatically determines the simulator and formalism used. </w:t>
      </w:r>
    </w:p>
    <w:p w14:paraId="4468B09D" w14:textId="77777777" w:rsidR="00475BC3" w:rsidRPr="005053D8" w:rsidRDefault="00475BC3" w:rsidP="00475BC3">
      <w:pPr>
        <w:jc w:val="center"/>
        <w:rPr>
          <w:sz w:val="20"/>
          <w:szCs w:val="20"/>
          <w:lang w:val="en-US"/>
        </w:rPr>
      </w:pPr>
      <w:r w:rsidRPr="005053D8">
        <w:rPr>
          <w:noProof/>
          <w:sz w:val="20"/>
          <w:szCs w:val="20"/>
          <w:lang w:val="en-US"/>
        </w:rPr>
        <w:drawing>
          <wp:inline distT="114300" distB="114300" distL="114300" distR="114300" wp14:anchorId="6A35E003" wp14:editId="2FDFBB64">
            <wp:extent cx="2880000" cy="1618560"/>
            <wp:effectExtent l="0" t="0" r="0" b="0"/>
            <wp:docPr id="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6"/>
                    <a:srcRect/>
                    <a:stretch>
                      <a:fillRect/>
                    </a:stretch>
                  </pic:blipFill>
                  <pic:spPr>
                    <a:xfrm>
                      <a:off x="0" y="0"/>
                      <a:ext cx="2880000" cy="1618560"/>
                    </a:xfrm>
                    <a:prstGeom prst="rect">
                      <a:avLst/>
                    </a:prstGeom>
                    <a:ln/>
                  </pic:spPr>
                </pic:pic>
              </a:graphicData>
            </a:graphic>
          </wp:inline>
        </w:drawing>
      </w:r>
    </w:p>
    <w:p w14:paraId="7F4C4794" w14:textId="2DDBF659" w:rsidR="00475BC3" w:rsidRPr="005053D8" w:rsidRDefault="00475BC3" w:rsidP="00475BC3">
      <w:pPr>
        <w:pStyle w:val="Caption"/>
        <w:spacing w:line="276" w:lineRule="auto"/>
        <w:jc w:val="center"/>
        <w:rPr>
          <w:szCs w:val="20"/>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1</w:t>
      </w:r>
      <w:r w:rsidRPr="005053D8">
        <w:rPr>
          <w:lang w:val="en-US"/>
        </w:rPr>
        <w:fldChar w:fldCharType="end"/>
      </w:r>
      <w:r w:rsidRPr="005053D8">
        <w:rPr>
          <w:lang w:val="en-US"/>
        </w:rPr>
        <w:t>:</w:t>
      </w:r>
      <w:r w:rsidRPr="005053D8">
        <w:rPr>
          <w:szCs w:val="20"/>
          <w:lang w:val="en-US"/>
        </w:rPr>
        <w:t xml:space="preserve"> DEVS viewer initial display</w:t>
      </w:r>
    </w:p>
    <w:p w14:paraId="2C630316" w14:textId="77777777" w:rsidR="00475BC3" w:rsidRPr="005053D8" w:rsidRDefault="00475BC3" w:rsidP="00475BC3">
      <w:pPr>
        <w:rPr>
          <w:lang w:val="en-US"/>
        </w:rPr>
      </w:pPr>
      <w:r w:rsidRPr="005053D8">
        <w:rPr>
          <w:lang w:val="en-US"/>
        </w:rPr>
        <w:t xml:space="preserve">The following figure shows the files ready to be loaded in the viewer. The file list can be emptied by clicking the “Clear” button or individual files can be removed by clicking the box with the corresponding file below the main input box. To load and visualize the simulation, users click the "Load simulation" button. At this point, the input files will be converted if required, then parsed and loaded. If the format of the provided files is adequate, the viewer will show the diagram if the analyzed model uses the regular DEVS formalism, or a grid if it follows the Cell-DEVS formalism. </w:t>
      </w:r>
    </w:p>
    <w:p w14:paraId="6D7A2274" w14:textId="77777777" w:rsidR="00475BC3" w:rsidRPr="005053D8" w:rsidRDefault="00475BC3" w:rsidP="00475BC3">
      <w:pPr>
        <w:jc w:val="center"/>
        <w:rPr>
          <w:sz w:val="20"/>
          <w:szCs w:val="20"/>
          <w:lang w:val="en-US"/>
        </w:rPr>
      </w:pPr>
      <w:r w:rsidRPr="005053D8">
        <w:rPr>
          <w:sz w:val="20"/>
          <w:szCs w:val="20"/>
          <w:lang w:val="en-US"/>
        </w:rPr>
        <w:t xml:space="preserve"> </w:t>
      </w:r>
      <w:r w:rsidRPr="005053D8">
        <w:rPr>
          <w:noProof/>
          <w:sz w:val="20"/>
          <w:szCs w:val="20"/>
          <w:lang w:val="en-US"/>
        </w:rPr>
        <w:drawing>
          <wp:inline distT="114300" distB="114300" distL="114300" distR="114300" wp14:anchorId="3524BF2D" wp14:editId="5DC6DEA3">
            <wp:extent cx="2880000" cy="1618560"/>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7"/>
                    <a:srcRect/>
                    <a:stretch>
                      <a:fillRect/>
                    </a:stretch>
                  </pic:blipFill>
                  <pic:spPr>
                    <a:xfrm>
                      <a:off x="0" y="0"/>
                      <a:ext cx="2880000" cy="1618560"/>
                    </a:xfrm>
                    <a:prstGeom prst="rect">
                      <a:avLst/>
                    </a:prstGeom>
                    <a:ln/>
                  </pic:spPr>
                </pic:pic>
              </a:graphicData>
            </a:graphic>
          </wp:inline>
        </w:drawing>
      </w:r>
    </w:p>
    <w:p w14:paraId="0188B694" w14:textId="4C3C233C" w:rsidR="00475BC3" w:rsidRPr="005053D8" w:rsidRDefault="00475BC3" w:rsidP="00475BC3">
      <w:pPr>
        <w:pStyle w:val="Caption"/>
        <w:spacing w:line="276" w:lineRule="auto"/>
        <w:jc w:val="center"/>
        <w:rPr>
          <w:szCs w:val="20"/>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2</w:t>
      </w:r>
      <w:r w:rsidRPr="005053D8">
        <w:rPr>
          <w:lang w:val="en-US"/>
        </w:rPr>
        <w:fldChar w:fldCharType="end"/>
      </w:r>
      <w:r w:rsidRPr="005053D8">
        <w:rPr>
          <w:lang w:val="en-US"/>
        </w:rPr>
        <w:t xml:space="preserve">: </w:t>
      </w:r>
      <w:r w:rsidRPr="005053D8">
        <w:rPr>
          <w:szCs w:val="20"/>
          <w:lang w:val="en-US"/>
        </w:rPr>
        <w:t xml:space="preserve"> simulation files ready to be loaded in the viewer</w:t>
      </w:r>
    </w:p>
    <w:p w14:paraId="74D0F7BF" w14:textId="77777777" w:rsidR="00475BC3" w:rsidRPr="005053D8" w:rsidRDefault="00475BC3" w:rsidP="00475BC3">
      <w:pPr>
        <w:rPr>
          <w:lang w:val="en-US"/>
        </w:rPr>
      </w:pPr>
      <w:r w:rsidRPr="005053D8">
        <w:rPr>
          <w:lang w:val="en-US"/>
        </w:rPr>
        <w:t>There is a toolbar to the right of the file input box. The first button in the toolbar (cloud icon) allows users to load simulation results from the RISE platform. The RISE platform holds a collection of simulation results to use as demos. Below is a screenshot with some models currently available.</w:t>
      </w:r>
    </w:p>
    <w:p w14:paraId="0FBD4C22" w14:textId="77777777" w:rsidR="00475BC3" w:rsidRPr="005053D8" w:rsidRDefault="00475BC3" w:rsidP="00475BC3">
      <w:pPr>
        <w:keepNext/>
        <w:jc w:val="center"/>
        <w:rPr>
          <w:lang w:val="en-US"/>
        </w:rPr>
      </w:pPr>
      <w:r w:rsidRPr="005053D8">
        <w:rPr>
          <w:noProof/>
          <w:sz w:val="20"/>
          <w:szCs w:val="20"/>
          <w:lang w:val="en-US"/>
        </w:rPr>
        <w:lastRenderedPageBreak/>
        <w:drawing>
          <wp:inline distT="114300" distB="114300" distL="114300" distR="114300" wp14:anchorId="31580362" wp14:editId="18869D39">
            <wp:extent cx="1440000" cy="1785600"/>
            <wp:effectExtent l="57150" t="57150" r="46355" b="43815"/>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8"/>
                    <a:srcRect/>
                    <a:stretch>
                      <a:fillRect/>
                    </a:stretch>
                  </pic:blipFill>
                  <pic:spPr>
                    <a:xfrm>
                      <a:off x="0" y="0"/>
                      <a:ext cx="1440000" cy="1785600"/>
                    </a:xfrm>
                    <a:prstGeom prst="rect">
                      <a:avLst/>
                    </a:prstGeom>
                    <a:solidFill>
                      <a:srgbClr val="FFFFFF">
                        <a:shade val="85000"/>
                      </a:srgbClr>
                    </a:solidFill>
                    <a:ln w="88900" cap="sq">
                      <a:noFill/>
                      <a:miter lim="800000"/>
                    </a:ln>
                    <a:effectLst/>
                    <a:scene3d>
                      <a:camera prst="orthographicFront"/>
                      <a:lightRig rig="twoPt" dir="t">
                        <a:rot lat="0" lon="0" rev="7200000"/>
                      </a:lightRig>
                    </a:scene3d>
                    <a:sp3d>
                      <a:bevelT w="25400" h="19050"/>
                      <a:contourClr>
                        <a:srgbClr val="FFFFFF"/>
                      </a:contourClr>
                    </a:sp3d>
                  </pic:spPr>
                </pic:pic>
              </a:graphicData>
            </a:graphic>
          </wp:inline>
        </w:drawing>
      </w:r>
    </w:p>
    <w:p w14:paraId="6C1E6906" w14:textId="176B64DC" w:rsidR="00475BC3" w:rsidRPr="005053D8" w:rsidRDefault="00475BC3" w:rsidP="00475BC3">
      <w:pPr>
        <w:pStyle w:val="Caption"/>
        <w:spacing w:line="276" w:lineRule="auto"/>
        <w:jc w:val="center"/>
        <w:rPr>
          <w:szCs w:val="20"/>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3</w:t>
      </w:r>
      <w:r w:rsidRPr="005053D8">
        <w:rPr>
          <w:lang w:val="en-US"/>
        </w:rPr>
        <w:fldChar w:fldCharType="end"/>
      </w:r>
      <w:r w:rsidRPr="005053D8">
        <w:rPr>
          <w:lang w:val="en-US"/>
        </w:rPr>
        <w:t>:</w:t>
      </w:r>
      <w:r w:rsidRPr="005053D8">
        <w:rPr>
          <w:szCs w:val="20"/>
          <w:lang w:val="en-US"/>
        </w:rPr>
        <w:t xml:space="preserve"> list with Models stored in RISE.</w:t>
      </w:r>
    </w:p>
    <w:p w14:paraId="65AFFF9E" w14:textId="77777777" w:rsidR="00475BC3" w:rsidRPr="005053D8" w:rsidRDefault="00475BC3" w:rsidP="00475BC3">
      <w:pPr>
        <w:rPr>
          <w:lang w:val="en-US"/>
        </w:rPr>
      </w:pPr>
      <w:r w:rsidRPr="005053D8">
        <w:rPr>
          <w:lang w:val="en-US"/>
        </w:rPr>
        <w:t xml:space="preserve">The second button, with a screwdriver and wrench icon, allows users to configure their visualization. This is only accessible once the simulation has been successfully loaded. Playback speed, layout, grid colors and diagram size can be configured. The figure below shows, on the left-hand side (a), the base configuration interface and, on the right-hand side (b), the grid configuration interface for Cell-DEVS models. The grid configuration allows users to specify which layers and which ports to show in the visualization as well as the colors used to draw cells. </w:t>
      </w:r>
    </w:p>
    <w:p w14:paraId="2BEE34BB" w14:textId="77777777" w:rsidR="00475BC3" w:rsidRPr="005053D8" w:rsidRDefault="00475BC3" w:rsidP="00475BC3">
      <w:pPr>
        <w:jc w:val="center"/>
        <w:rPr>
          <w:sz w:val="20"/>
          <w:szCs w:val="20"/>
          <w:lang w:val="en-US"/>
        </w:rPr>
      </w:pPr>
      <w:r w:rsidRPr="005053D8">
        <w:rPr>
          <w:noProof/>
          <w:sz w:val="20"/>
          <w:szCs w:val="20"/>
          <w:lang w:val="en-US"/>
        </w:rPr>
        <w:drawing>
          <wp:inline distT="114300" distB="114300" distL="114300" distR="114300" wp14:anchorId="7F4A4648" wp14:editId="5F77294C">
            <wp:extent cx="3559013" cy="2639677"/>
            <wp:effectExtent l="0" t="0" r="0" b="0"/>
            <wp:docPr id="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9"/>
                    <a:srcRect/>
                    <a:stretch>
                      <a:fillRect/>
                    </a:stretch>
                  </pic:blipFill>
                  <pic:spPr>
                    <a:xfrm>
                      <a:off x="0" y="0"/>
                      <a:ext cx="3559013" cy="2639677"/>
                    </a:xfrm>
                    <a:prstGeom prst="rect">
                      <a:avLst/>
                    </a:prstGeom>
                    <a:ln/>
                  </pic:spPr>
                </pic:pic>
              </a:graphicData>
            </a:graphic>
          </wp:inline>
        </w:drawing>
      </w:r>
      <w:r w:rsidRPr="005053D8">
        <w:rPr>
          <w:sz w:val="20"/>
          <w:szCs w:val="20"/>
          <w:lang w:val="en-US"/>
        </w:rPr>
        <w:tab/>
      </w:r>
      <w:r w:rsidRPr="005053D8">
        <w:rPr>
          <w:noProof/>
          <w:sz w:val="20"/>
          <w:szCs w:val="20"/>
          <w:lang w:val="en-US"/>
        </w:rPr>
        <w:drawing>
          <wp:inline distT="114300" distB="114300" distL="114300" distR="114300" wp14:anchorId="79782D3C" wp14:editId="126C54D4">
            <wp:extent cx="1722600" cy="2778151"/>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0"/>
                    <a:srcRect/>
                    <a:stretch>
                      <a:fillRect/>
                    </a:stretch>
                  </pic:blipFill>
                  <pic:spPr>
                    <a:xfrm>
                      <a:off x="0" y="0"/>
                      <a:ext cx="1722600" cy="2778151"/>
                    </a:xfrm>
                    <a:prstGeom prst="rect">
                      <a:avLst/>
                    </a:prstGeom>
                    <a:ln/>
                  </pic:spPr>
                </pic:pic>
              </a:graphicData>
            </a:graphic>
          </wp:inline>
        </w:drawing>
      </w:r>
    </w:p>
    <w:p w14:paraId="6C69A5B9" w14:textId="7DE678D9" w:rsidR="00475BC3" w:rsidRPr="005053D8" w:rsidRDefault="00475BC3" w:rsidP="00475BC3">
      <w:pPr>
        <w:pStyle w:val="Caption"/>
        <w:spacing w:line="276" w:lineRule="auto"/>
        <w:jc w:val="center"/>
        <w:rPr>
          <w:szCs w:val="20"/>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4</w:t>
      </w:r>
      <w:r w:rsidRPr="005053D8">
        <w:rPr>
          <w:lang w:val="en-US"/>
        </w:rPr>
        <w:fldChar w:fldCharType="end"/>
      </w:r>
      <w:r w:rsidRPr="005053D8">
        <w:rPr>
          <w:lang w:val="en-US"/>
        </w:rPr>
        <w:t>:</w:t>
      </w:r>
      <w:r w:rsidRPr="005053D8">
        <w:rPr>
          <w:szCs w:val="20"/>
          <w:lang w:val="en-US"/>
        </w:rPr>
        <w:t xml:space="preserve"> (a) Simulation settings. (b) Grid and style options.</w:t>
      </w:r>
    </w:p>
    <w:p w14:paraId="2C07A876" w14:textId="77777777" w:rsidR="00475BC3" w:rsidRPr="005053D8" w:rsidRDefault="00475BC3" w:rsidP="00475BC3">
      <w:pPr>
        <w:rPr>
          <w:lang w:val="en-US"/>
        </w:rPr>
      </w:pPr>
      <w:r w:rsidRPr="005053D8">
        <w:rPr>
          <w:lang w:val="en-US"/>
        </w:rPr>
        <w:t xml:space="preserve">The third button, with a download arrow icon, allows users to download the files in the common specification presented in section 2. This is only accessible once the simulation has been successfully loaded. </w:t>
      </w:r>
    </w:p>
    <w:p w14:paraId="3CD69341" w14:textId="77777777" w:rsidR="00475BC3" w:rsidRPr="005053D8" w:rsidRDefault="00475BC3" w:rsidP="00475BC3">
      <w:pPr>
        <w:rPr>
          <w:lang w:val="en-US"/>
        </w:rPr>
      </w:pPr>
      <w:r w:rsidRPr="005053D8">
        <w:rPr>
          <w:lang w:val="en-US"/>
        </w:rPr>
        <w:t xml:space="preserve">Finally, there is also a playback bar that allows users to navigate through the simulation time steps. The playback bar is located below the main simulation visualization. Users can move forward or backwards a single frame, animate the simulation backwards or forwards or jump </w:t>
      </w:r>
      <w:r w:rsidRPr="005053D8">
        <w:rPr>
          <w:lang w:val="en-US"/>
        </w:rPr>
        <w:lastRenderedPageBreak/>
        <w:t>to the end or the beginning of the simulation. Users can also use the slider to move through the time steps of the simulation.</w:t>
      </w:r>
    </w:p>
    <w:p w14:paraId="0EDBFD08" w14:textId="77777777" w:rsidR="00475BC3" w:rsidRPr="005053D8" w:rsidRDefault="00475BC3" w:rsidP="00475BC3">
      <w:pPr>
        <w:rPr>
          <w:lang w:val="en-US"/>
        </w:rPr>
      </w:pPr>
      <w:r w:rsidRPr="005053D8">
        <w:rPr>
          <w:lang w:val="en-US"/>
        </w:rPr>
        <w:t xml:space="preserve"> To the right of the bar, a record button allows users to record their simulation as a </w:t>
      </w:r>
      <w:r w:rsidRPr="005053D8">
        <w:rPr>
          <w:i/>
          <w:lang w:val="en-US"/>
        </w:rPr>
        <w:t>.</w:t>
      </w:r>
      <w:proofErr w:type="spellStart"/>
      <w:r w:rsidRPr="005053D8">
        <w:rPr>
          <w:i/>
          <w:lang w:val="en-US"/>
        </w:rPr>
        <w:t>webm</w:t>
      </w:r>
      <w:proofErr w:type="spellEnd"/>
      <w:r w:rsidRPr="005053D8">
        <w:rPr>
          <w:lang w:val="en-US"/>
        </w:rPr>
        <w:t xml:space="preserve"> video. To do so the user must click the record button then use the playback options to animate the simulation (all navigation options can be used) and finally, click the record button again to stop and download the video.</w:t>
      </w:r>
    </w:p>
    <w:p w14:paraId="2886DC45" w14:textId="77777777" w:rsidR="00475BC3" w:rsidRPr="005053D8" w:rsidRDefault="00475BC3" w:rsidP="00475BC3">
      <w:pPr>
        <w:ind w:firstLine="720"/>
        <w:jc w:val="center"/>
        <w:rPr>
          <w:sz w:val="20"/>
          <w:szCs w:val="20"/>
          <w:lang w:val="en-US"/>
        </w:rPr>
      </w:pPr>
      <w:r w:rsidRPr="005053D8">
        <w:rPr>
          <w:noProof/>
          <w:sz w:val="20"/>
          <w:szCs w:val="20"/>
          <w:lang w:val="en-US"/>
        </w:rPr>
        <w:drawing>
          <wp:inline distT="114300" distB="114300" distL="114300" distR="114300" wp14:anchorId="60FF1092" wp14:editId="342B9CC9">
            <wp:extent cx="3587637" cy="296963"/>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1"/>
                    <a:srcRect/>
                    <a:stretch>
                      <a:fillRect/>
                    </a:stretch>
                  </pic:blipFill>
                  <pic:spPr>
                    <a:xfrm>
                      <a:off x="0" y="0"/>
                      <a:ext cx="3587637" cy="296963"/>
                    </a:xfrm>
                    <a:prstGeom prst="rect">
                      <a:avLst/>
                    </a:prstGeom>
                    <a:ln/>
                  </pic:spPr>
                </pic:pic>
              </a:graphicData>
            </a:graphic>
          </wp:inline>
        </w:drawing>
      </w:r>
    </w:p>
    <w:p w14:paraId="58BD1E07" w14:textId="0756C85E" w:rsidR="00475BC3" w:rsidRPr="005053D8" w:rsidRDefault="00475BC3" w:rsidP="00475BC3">
      <w:pPr>
        <w:pStyle w:val="Caption"/>
        <w:spacing w:line="276" w:lineRule="auto"/>
        <w:jc w:val="center"/>
        <w:rPr>
          <w:szCs w:val="20"/>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5</w:t>
      </w:r>
      <w:r w:rsidRPr="005053D8">
        <w:rPr>
          <w:lang w:val="en-US"/>
        </w:rPr>
        <w:fldChar w:fldCharType="end"/>
      </w:r>
      <w:r w:rsidRPr="005053D8">
        <w:rPr>
          <w:lang w:val="en-US"/>
        </w:rPr>
        <w:t>:</w:t>
      </w:r>
      <w:r w:rsidRPr="005053D8">
        <w:rPr>
          <w:szCs w:val="20"/>
          <w:lang w:val="en-US"/>
        </w:rPr>
        <w:t xml:space="preserve"> The simulation playback bar.</w:t>
      </w:r>
    </w:p>
    <w:p w14:paraId="1A869589" w14:textId="082AAC81" w:rsidR="00475BC3" w:rsidRDefault="00475BC3">
      <w:pPr>
        <w:spacing w:before="0" w:after="0"/>
        <w:jc w:val="left"/>
        <w:rPr>
          <w:rFonts w:asciiTheme="majorHAnsi" w:hAnsiTheme="majorHAnsi"/>
          <w:color w:val="365F91" w:themeColor="accent1" w:themeShade="BF"/>
          <w:sz w:val="36"/>
          <w:szCs w:val="28"/>
          <w:lang w:val="en-US"/>
        </w:rPr>
      </w:pPr>
      <w:r>
        <w:rPr>
          <w:lang w:val="en-US"/>
        </w:rPr>
        <w:br w:type="page"/>
      </w:r>
    </w:p>
    <w:p w14:paraId="0E0B9B1D" w14:textId="453EACF6" w:rsidR="002738B3" w:rsidRPr="005053D8" w:rsidRDefault="00566BAB" w:rsidP="00D012EF">
      <w:pPr>
        <w:pStyle w:val="Heading2"/>
        <w:rPr>
          <w:lang w:val="en-US"/>
        </w:rPr>
      </w:pPr>
      <w:bookmarkStart w:id="61" w:name="_Toc53522109"/>
      <w:r w:rsidRPr="005053D8">
        <w:rPr>
          <w:lang w:val="en-US"/>
        </w:rPr>
        <w:lastRenderedPageBreak/>
        <w:t>Conversion of simulation output to the common specification</w:t>
      </w:r>
      <w:bookmarkEnd w:id="61"/>
    </w:p>
    <w:p w14:paraId="6E4A5D42" w14:textId="161E3B59" w:rsidR="002738B3" w:rsidRPr="005053D8" w:rsidRDefault="00566BAB" w:rsidP="00D012EF">
      <w:pPr>
        <w:rPr>
          <w:b/>
          <w:u w:val="single"/>
          <w:lang w:val="en-US"/>
        </w:rPr>
      </w:pPr>
      <w:r w:rsidRPr="005053D8">
        <w:rPr>
          <w:lang w:val="en-US"/>
        </w:rPr>
        <w:t xml:space="preserve">The viewer </w:t>
      </w:r>
      <w:r w:rsidR="00C53666" w:rsidRPr="005053D8">
        <w:rPr>
          <w:lang w:val="en-US"/>
        </w:rPr>
        <w:t>can</w:t>
      </w:r>
      <w:r w:rsidRPr="005053D8">
        <w:rPr>
          <w:lang w:val="en-US"/>
        </w:rPr>
        <w:t xml:space="preserve"> convert simulation outputs from DEVS simulators into a web optimized common specification. The files required vary according to the simulator and formalism used. In this section, we go over the process of converting the simulation outputs to the common specification.</w:t>
      </w:r>
    </w:p>
    <w:p w14:paraId="35E88FE2" w14:textId="77777777" w:rsidR="002738B3" w:rsidRPr="005053D8" w:rsidRDefault="00566BAB" w:rsidP="00D012EF">
      <w:pPr>
        <w:pStyle w:val="Heading3"/>
        <w:rPr>
          <w:lang w:val="en-US"/>
        </w:rPr>
      </w:pPr>
      <w:bookmarkStart w:id="62" w:name="_6yn6303yr4j1" w:colFirst="0" w:colLast="0"/>
      <w:bookmarkStart w:id="63" w:name="_Toc53522110"/>
      <w:bookmarkEnd w:id="62"/>
      <w:r w:rsidRPr="005053D8">
        <w:rPr>
          <w:lang w:val="en-US"/>
        </w:rPr>
        <w:t>Simulation structure</w:t>
      </w:r>
      <w:bookmarkEnd w:id="63"/>
    </w:p>
    <w:p w14:paraId="35E4A1F3" w14:textId="08DA457E" w:rsidR="002738B3" w:rsidRPr="005053D8" w:rsidRDefault="00566BAB" w:rsidP="00D012EF">
      <w:pPr>
        <w:rPr>
          <w:lang w:val="en-US"/>
        </w:rPr>
      </w:pPr>
      <w:r w:rsidRPr="005053D8">
        <w:rPr>
          <w:lang w:val="en-US"/>
        </w:rPr>
        <w:t xml:space="preserve">The conversion process requires information on the structure of the models that </w:t>
      </w:r>
      <w:r w:rsidR="007A0D81" w:rsidRPr="005053D8">
        <w:rPr>
          <w:lang w:val="en-US"/>
        </w:rPr>
        <w:t xml:space="preserve">were </w:t>
      </w:r>
      <w:r w:rsidRPr="005053D8">
        <w:rPr>
          <w:lang w:val="en-US"/>
        </w:rPr>
        <w:t xml:space="preserve">simulated. The structure comprises atomic and coupled models, output ports and couplings between models. This information is used to optimize the log file, to traverse the model graph for visualization, to provide contextual information to users when they interact with the visualization, etc. </w:t>
      </w:r>
    </w:p>
    <w:p w14:paraId="0C02D7C1" w14:textId="1C70328D" w:rsidR="00A006FB" w:rsidRPr="005053D8" w:rsidRDefault="00A006FB" w:rsidP="00D012EF">
      <w:pPr>
        <w:pStyle w:val="Heading4"/>
        <w:rPr>
          <w:lang w:val="en-US"/>
        </w:rPr>
      </w:pPr>
      <w:r w:rsidRPr="005053D8">
        <w:rPr>
          <w:lang w:val="en-US"/>
        </w:rPr>
        <w:t>CD++ Simulators</w:t>
      </w:r>
    </w:p>
    <w:p w14:paraId="06600E39" w14:textId="30409C09" w:rsidR="002738B3" w:rsidRPr="005053D8" w:rsidRDefault="00A006FB" w:rsidP="00D012EF">
      <w:pPr>
        <w:rPr>
          <w:lang w:val="en-US"/>
        </w:rPr>
      </w:pPr>
      <w:r w:rsidRPr="005053D8">
        <w:rPr>
          <w:lang w:val="en-US"/>
        </w:rPr>
        <w:t>The structure</w:t>
      </w:r>
      <w:r w:rsidR="00566BAB" w:rsidRPr="005053D8">
        <w:rPr>
          <w:lang w:val="en-US"/>
        </w:rPr>
        <w:t xml:space="preserve"> information is available in the </w:t>
      </w:r>
      <w:r w:rsidR="00566BAB" w:rsidRPr="005053D8">
        <w:rPr>
          <w:i/>
          <w:lang w:val="en-US"/>
        </w:rPr>
        <w:t>.ma</w:t>
      </w:r>
      <w:r w:rsidR="00566BAB" w:rsidRPr="005053D8">
        <w:rPr>
          <w:lang w:val="en-US"/>
        </w:rPr>
        <w:t xml:space="preserve"> file. For regular DEVS models, the </w:t>
      </w:r>
      <w:r w:rsidR="00566BAB" w:rsidRPr="005053D8">
        <w:rPr>
          <w:i/>
          <w:lang w:val="en-US"/>
        </w:rPr>
        <w:t xml:space="preserve">.ma </w:t>
      </w:r>
      <w:r w:rsidR="00566BAB" w:rsidRPr="005053D8">
        <w:rPr>
          <w:lang w:val="en-US"/>
        </w:rPr>
        <w:t xml:space="preserve">file should contain the following elements. Some of them are </w:t>
      </w:r>
      <w:r w:rsidR="00C53666" w:rsidRPr="005053D8">
        <w:rPr>
          <w:lang w:val="en-US"/>
        </w:rPr>
        <w:t>optional:</w:t>
      </w:r>
      <w:r w:rsidR="00566BAB" w:rsidRPr="005053D8">
        <w:rPr>
          <w:lang w:val="en-US"/>
        </w:rPr>
        <w:t xml:space="preserve"> </w:t>
      </w:r>
    </w:p>
    <w:p w14:paraId="2E0E41FA" w14:textId="77777777" w:rsidR="002738B3" w:rsidRPr="005053D8" w:rsidRDefault="00566BAB" w:rsidP="00D012EF">
      <w:pPr>
        <w:pStyle w:val="ListParagraph"/>
        <w:numPr>
          <w:ilvl w:val="0"/>
          <w:numId w:val="10"/>
        </w:numPr>
        <w:spacing w:before="120" w:after="120"/>
        <w:ind w:left="714" w:hanging="357"/>
        <w:contextualSpacing w:val="0"/>
        <w:rPr>
          <w:lang w:val="en-US"/>
        </w:rPr>
      </w:pPr>
      <w:r w:rsidRPr="005053D8">
        <w:rPr>
          <w:lang w:val="en-US"/>
        </w:rPr>
        <w:t>Models (required): each model is identified by a name within square brackets. In the example below, 2 models are identified (top and sender).</w:t>
      </w:r>
    </w:p>
    <w:p w14:paraId="7405E02B" w14:textId="77777777" w:rsidR="002738B3" w:rsidRPr="005053D8" w:rsidRDefault="00566BAB" w:rsidP="00D012EF">
      <w:pPr>
        <w:pStyle w:val="ListParagraph"/>
        <w:numPr>
          <w:ilvl w:val="0"/>
          <w:numId w:val="10"/>
        </w:numPr>
        <w:spacing w:before="120" w:after="120"/>
        <w:ind w:left="714" w:hanging="357"/>
        <w:contextualSpacing w:val="0"/>
        <w:rPr>
          <w:lang w:val="en-US"/>
        </w:rPr>
      </w:pPr>
      <w:r w:rsidRPr="005053D8">
        <w:rPr>
          <w:lang w:val="en-US"/>
        </w:rPr>
        <w:t>Components (optional): each key-value pair is a submodel. A model with components is a coupled model. In the example below, the top model is coupled.</w:t>
      </w:r>
    </w:p>
    <w:p w14:paraId="2075D559" w14:textId="2C574317" w:rsidR="002738B3" w:rsidRPr="005053D8" w:rsidRDefault="00566BAB" w:rsidP="00D012EF">
      <w:pPr>
        <w:pStyle w:val="ListParagraph"/>
        <w:numPr>
          <w:ilvl w:val="0"/>
          <w:numId w:val="10"/>
        </w:numPr>
        <w:spacing w:before="120"/>
        <w:ind w:left="714" w:hanging="357"/>
        <w:contextualSpacing w:val="0"/>
        <w:rPr>
          <w:lang w:val="en-US"/>
        </w:rPr>
      </w:pPr>
      <w:r w:rsidRPr="005053D8">
        <w:rPr>
          <w:lang w:val="en-US"/>
        </w:rPr>
        <w:t xml:space="preserve">Links (required): they correspond to the External Input Couplings, External Output </w:t>
      </w:r>
      <w:r w:rsidR="00C53666" w:rsidRPr="005053D8">
        <w:rPr>
          <w:lang w:val="en-US"/>
        </w:rPr>
        <w:t>Couplings,</w:t>
      </w:r>
      <w:r w:rsidRPr="005053D8">
        <w:rPr>
          <w:lang w:val="en-US"/>
        </w:rPr>
        <w:t xml:space="preserve"> and Internal Couplings in the DEVS formal specification of the coupled models. In the example below, the top model has 7 links.</w:t>
      </w:r>
    </w:p>
    <w:p w14:paraId="68F5245F" w14:textId="77777777" w:rsidR="00A16B72"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[top]</w:t>
      </w:r>
    </w:p>
    <w:p w14:paraId="31F0ABB6" w14:textId="2440E746"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components : </w:t>
      </w:r>
      <w:proofErr w:type="spellStart"/>
      <w:r w:rsidRPr="005053D8">
        <w:rPr>
          <w:rFonts w:ascii="Courier New" w:hAnsi="Courier New" w:cs="Courier New"/>
          <w:sz w:val="18"/>
          <w:szCs w:val="18"/>
          <w:lang w:val="en-US"/>
        </w:rPr>
        <w:t>sender@Sender</w:t>
      </w:r>
      <w:proofErr w:type="spellEnd"/>
    </w:p>
    <w:p w14:paraId="78F820AF" w14:textId="28C81E8E"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components : Network</w:t>
      </w:r>
    </w:p>
    <w:p w14:paraId="620AC2EC" w14:textId="353485E1"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components : </w:t>
      </w:r>
      <w:proofErr w:type="spellStart"/>
      <w:r w:rsidRPr="005053D8">
        <w:rPr>
          <w:rFonts w:ascii="Courier New" w:hAnsi="Courier New" w:cs="Courier New"/>
          <w:sz w:val="18"/>
          <w:szCs w:val="18"/>
          <w:lang w:val="en-US"/>
        </w:rPr>
        <w:t>receiver@Receiver</w:t>
      </w:r>
      <w:proofErr w:type="spellEnd"/>
    </w:p>
    <w:p w14:paraId="51E4C08F" w14:textId="77777777" w:rsidR="002738B3" w:rsidRPr="005053D8" w:rsidRDefault="002738B3"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
    <w:p w14:paraId="4FBC0C35" w14:textId="0BAEAC82"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out : </w:t>
      </w:r>
      <w:proofErr w:type="spellStart"/>
      <w:r w:rsidRPr="005053D8">
        <w:rPr>
          <w:rFonts w:ascii="Courier New" w:hAnsi="Courier New" w:cs="Courier New"/>
          <w:sz w:val="18"/>
          <w:szCs w:val="18"/>
          <w:lang w:val="en-US"/>
        </w:rPr>
        <w:t>packetSent</w:t>
      </w:r>
      <w:proofErr w:type="spellEnd"/>
      <w:r w:rsidRPr="005053D8">
        <w:rPr>
          <w:rFonts w:ascii="Courier New" w:hAnsi="Courier New" w:cs="Courier New"/>
          <w:sz w:val="18"/>
          <w:szCs w:val="18"/>
          <w:lang w:val="en-US"/>
        </w:rPr>
        <w:t xml:space="preserve"> </w:t>
      </w:r>
      <w:proofErr w:type="spellStart"/>
      <w:r w:rsidRPr="005053D8">
        <w:rPr>
          <w:rFonts w:ascii="Courier New" w:hAnsi="Courier New" w:cs="Courier New"/>
          <w:sz w:val="18"/>
          <w:szCs w:val="18"/>
          <w:lang w:val="en-US"/>
        </w:rPr>
        <w:t>ackReceived</w:t>
      </w:r>
      <w:proofErr w:type="spellEnd"/>
    </w:p>
    <w:p w14:paraId="7C2D3A6C" w14:textId="70069A7F"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in : controlIn</w:t>
      </w:r>
    </w:p>
    <w:p w14:paraId="6E273406" w14:textId="77777777" w:rsidR="002738B3" w:rsidRPr="005053D8" w:rsidRDefault="002738B3"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
    <w:p w14:paraId="7103AE82" w14:textId="02BA37B8"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Link : controlIn controlIn@sender</w:t>
      </w:r>
    </w:p>
    <w:p w14:paraId="354A9375" w14:textId="508177F1" w:rsidR="002738B3" w:rsidRPr="005053D8" w:rsidRDefault="00A16B72"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L</w:t>
      </w:r>
      <w:r w:rsidR="00566BAB" w:rsidRPr="005053D8">
        <w:rPr>
          <w:rFonts w:ascii="Courier New" w:hAnsi="Courier New" w:cs="Courier New"/>
          <w:sz w:val="18"/>
          <w:szCs w:val="18"/>
          <w:lang w:val="en-US"/>
        </w:rPr>
        <w:t>ink : dataOut@sender in1@Network</w:t>
      </w:r>
    </w:p>
    <w:p w14:paraId="0907CE71" w14:textId="5B46CE7B"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Link : out1@Network </w:t>
      </w:r>
      <w:proofErr w:type="spellStart"/>
      <w:r w:rsidRPr="005053D8">
        <w:rPr>
          <w:rFonts w:ascii="Courier New" w:hAnsi="Courier New" w:cs="Courier New"/>
          <w:sz w:val="18"/>
          <w:szCs w:val="18"/>
          <w:lang w:val="en-US"/>
        </w:rPr>
        <w:t>in@receiver</w:t>
      </w:r>
      <w:proofErr w:type="spellEnd"/>
    </w:p>
    <w:p w14:paraId="0B877DDA" w14:textId="15AC6E85"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Link : </w:t>
      </w:r>
      <w:proofErr w:type="spellStart"/>
      <w:r w:rsidRPr="005053D8">
        <w:rPr>
          <w:rFonts w:ascii="Courier New" w:hAnsi="Courier New" w:cs="Courier New"/>
          <w:sz w:val="18"/>
          <w:szCs w:val="18"/>
          <w:lang w:val="en-US"/>
        </w:rPr>
        <w:t>out@receiver</w:t>
      </w:r>
      <w:proofErr w:type="spellEnd"/>
      <w:r w:rsidRPr="005053D8">
        <w:rPr>
          <w:rFonts w:ascii="Courier New" w:hAnsi="Courier New" w:cs="Courier New"/>
          <w:sz w:val="18"/>
          <w:szCs w:val="18"/>
          <w:lang w:val="en-US"/>
        </w:rPr>
        <w:t xml:space="preserve"> in2@Network </w:t>
      </w:r>
    </w:p>
    <w:p w14:paraId="67F3BB88" w14:textId="0D94DB57"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Link : out2@Network </w:t>
      </w:r>
      <w:proofErr w:type="spellStart"/>
      <w:r w:rsidRPr="005053D8">
        <w:rPr>
          <w:rFonts w:ascii="Courier New" w:hAnsi="Courier New" w:cs="Courier New"/>
          <w:sz w:val="18"/>
          <w:szCs w:val="18"/>
          <w:lang w:val="en-US"/>
        </w:rPr>
        <w:t>ackIn@sender</w:t>
      </w:r>
      <w:proofErr w:type="spellEnd"/>
      <w:r w:rsidRPr="005053D8">
        <w:rPr>
          <w:rFonts w:ascii="Courier New" w:hAnsi="Courier New" w:cs="Courier New"/>
          <w:sz w:val="18"/>
          <w:szCs w:val="18"/>
          <w:lang w:val="en-US"/>
        </w:rPr>
        <w:t xml:space="preserve"> </w:t>
      </w:r>
    </w:p>
    <w:p w14:paraId="0C6E381C" w14:textId="7FC89AA1"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Link : </w:t>
      </w:r>
      <w:proofErr w:type="spellStart"/>
      <w:r w:rsidRPr="005053D8">
        <w:rPr>
          <w:rFonts w:ascii="Courier New" w:hAnsi="Courier New" w:cs="Courier New"/>
          <w:sz w:val="18"/>
          <w:szCs w:val="18"/>
          <w:lang w:val="en-US"/>
        </w:rPr>
        <w:t>packetSent@sender</w:t>
      </w:r>
      <w:proofErr w:type="spellEnd"/>
      <w:r w:rsidRPr="005053D8">
        <w:rPr>
          <w:rFonts w:ascii="Courier New" w:hAnsi="Courier New" w:cs="Courier New"/>
          <w:sz w:val="18"/>
          <w:szCs w:val="18"/>
          <w:lang w:val="en-US"/>
        </w:rPr>
        <w:t xml:space="preserve"> </w:t>
      </w:r>
      <w:proofErr w:type="spellStart"/>
      <w:r w:rsidRPr="005053D8">
        <w:rPr>
          <w:rFonts w:ascii="Courier New" w:hAnsi="Courier New" w:cs="Courier New"/>
          <w:sz w:val="18"/>
          <w:szCs w:val="18"/>
          <w:lang w:val="en-US"/>
        </w:rPr>
        <w:t>packetSent</w:t>
      </w:r>
      <w:proofErr w:type="spellEnd"/>
    </w:p>
    <w:p w14:paraId="7B6B4CA1" w14:textId="6C5AF2FD"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Link : ackReceived@sender ackReceived</w:t>
      </w:r>
    </w:p>
    <w:p w14:paraId="23B7F0F4" w14:textId="77777777" w:rsidR="00A16B72" w:rsidRPr="005053D8" w:rsidRDefault="00A16B72"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
    <w:p w14:paraId="4D683C7E" w14:textId="38BADA3F"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[sender]</w:t>
      </w:r>
    </w:p>
    <w:p w14:paraId="32E58823" w14:textId="7B9998AE"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preparation : 00:00:10:000</w:t>
      </w:r>
    </w:p>
    <w:p w14:paraId="2AA482CE" w14:textId="7F1DAA21"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sz w:val="20"/>
          <w:szCs w:val="20"/>
          <w:lang w:val="en-US"/>
        </w:rPr>
      </w:pPr>
      <w:r w:rsidRPr="005053D8">
        <w:rPr>
          <w:rFonts w:ascii="Courier New" w:hAnsi="Courier New" w:cs="Courier New"/>
          <w:sz w:val="18"/>
          <w:szCs w:val="18"/>
          <w:lang w:val="en-US"/>
        </w:rPr>
        <w:t xml:space="preserve">timeout : 00:00:20:000 </w:t>
      </w:r>
    </w:p>
    <w:p w14:paraId="6018BB16" w14:textId="2BC3C8C2" w:rsidR="002738B3" w:rsidRPr="005053D8" w:rsidRDefault="00A907F5" w:rsidP="00D012EF">
      <w:pPr>
        <w:pStyle w:val="Caption"/>
        <w:spacing w:line="276" w:lineRule="auto"/>
        <w:jc w:val="center"/>
        <w:rPr>
          <w:szCs w:val="20"/>
          <w:lang w:val="en-US"/>
        </w:rPr>
      </w:pPr>
      <w:r w:rsidRPr="005053D8">
        <w:rPr>
          <w:lang w:val="en-US"/>
        </w:rPr>
        <w:lastRenderedPageBreak/>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6</w:t>
      </w:r>
      <w:r w:rsidRPr="005053D8">
        <w:rPr>
          <w:lang w:val="en-US"/>
        </w:rPr>
        <w:fldChar w:fldCharType="end"/>
      </w:r>
      <w:r w:rsidRPr="005053D8">
        <w:rPr>
          <w:lang w:val="en-US"/>
        </w:rPr>
        <w:t>:</w:t>
      </w:r>
      <w:r w:rsidR="00566BAB" w:rsidRPr="005053D8">
        <w:rPr>
          <w:szCs w:val="20"/>
          <w:lang w:val="en-US"/>
        </w:rPr>
        <w:t xml:space="preserve"> A partial .</w:t>
      </w:r>
      <w:r w:rsidR="00566BAB" w:rsidRPr="005053D8">
        <w:rPr>
          <w:i w:val="0"/>
          <w:szCs w:val="20"/>
          <w:lang w:val="en-US"/>
        </w:rPr>
        <w:t>ma</w:t>
      </w:r>
      <w:r w:rsidR="00566BAB" w:rsidRPr="005053D8">
        <w:rPr>
          <w:szCs w:val="20"/>
          <w:lang w:val="en-US"/>
        </w:rPr>
        <w:t xml:space="preserve"> file for the Alternate Bit Protocol, a CD++ DEVS model.</w:t>
      </w:r>
    </w:p>
    <w:p w14:paraId="0FF3A1B3" w14:textId="10EA18E3" w:rsidR="002738B3" w:rsidRPr="005053D8" w:rsidRDefault="00566BAB" w:rsidP="00D012EF">
      <w:pPr>
        <w:rPr>
          <w:lang w:val="en-US"/>
        </w:rPr>
      </w:pPr>
      <w:r w:rsidRPr="005053D8">
        <w:rPr>
          <w:lang w:val="en-US"/>
        </w:rPr>
        <w:t xml:space="preserve">For Cell-DEVS models, the </w:t>
      </w:r>
      <w:r w:rsidRPr="005053D8">
        <w:rPr>
          <w:i/>
          <w:lang w:val="en-US"/>
        </w:rPr>
        <w:t xml:space="preserve">.ma </w:t>
      </w:r>
      <w:r w:rsidRPr="005053D8">
        <w:rPr>
          <w:lang w:val="en-US"/>
        </w:rPr>
        <w:t xml:space="preserve">file should contain the following elements in addition to the ones listed above. Some of them are </w:t>
      </w:r>
      <w:r w:rsidR="00C53666" w:rsidRPr="005053D8">
        <w:rPr>
          <w:lang w:val="en-US"/>
        </w:rPr>
        <w:t>optional:</w:t>
      </w:r>
      <w:r w:rsidRPr="005053D8">
        <w:rPr>
          <w:lang w:val="en-US"/>
        </w:rPr>
        <w:t xml:space="preserve"> </w:t>
      </w:r>
    </w:p>
    <w:p w14:paraId="108F17A9" w14:textId="77777777" w:rsidR="002738B3" w:rsidRPr="005053D8" w:rsidRDefault="00566BAB" w:rsidP="00D012EF">
      <w:pPr>
        <w:pStyle w:val="ListParagraph"/>
        <w:numPr>
          <w:ilvl w:val="0"/>
          <w:numId w:val="11"/>
        </w:numPr>
        <w:spacing w:before="120" w:after="120"/>
        <w:ind w:left="714" w:hanging="357"/>
        <w:contextualSpacing w:val="0"/>
        <w:rPr>
          <w:lang w:val="en-US"/>
        </w:rPr>
      </w:pPr>
      <w:r w:rsidRPr="005053D8">
        <w:rPr>
          <w:lang w:val="en-US"/>
        </w:rPr>
        <w:t>Ports (optional): Ports are identified by the “</w:t>
      </w:r>
      <w:proofErr w:type="spellStart"/>
      <w:r w:rsidRPr="005053D8">
        <w:rPr>
          <w:lang w:val="en-US"/>
        </w:rPr>
        <w:t>neighborports</w:t>
      </w:r>
      <w:proofErr w:type="spellEnd"/>
      <w:r w:rsidRPr="005053D8">
        <w:rPr>
          <w:lang w:val="en-US"/>
        </w:rPr>
        <w:t>” key. The value for this key-value pair is a list of named ports for the model. These will become available as layers in the visualization. The example below has no ports defined, only the “out” port is available.</w:t>
      </w:r>
    </w:p>
    <w:p w14:paraId="5C8B7ABF" w14:textId="77777777" w:rsidR="002738B3" w:rsidRPr="005053D8" w:rsidRDefault="00566BAB" w:rsidP="00D012EF">
      <w:pPr>
        <w:pStyle w:val="ListParagraph"/>
        <w:numPr>
          <w:ilvl w:val="0"/>
          <w:numId w:val="11"/>
        </w:numPr>
        <w:spacing w:before="120" w:after="120"/>
        <w:ind w:left="714" w:hanging="357"/>
        <w:contextualSpacing w:val="0"/>
        <w:rPr>
          <w:lang w:val="en-US"/>
        </w:rPr>
      </w:pPr>
      <w:r w:rsidRPr="005053D8">
        <w:rPr>
          <w:lang w:val="en-US"/>
        </w:rPr>
        <w:t>Dimensions (required): Dimensions are usually specified through the “dim” key but a combination of “width and “height” is also supported. These are the dimensions of the cell-space. In the example below, the dimensions are 100, 100, 2</w:t>
      </w:r>
    </w:p>
    <w:p w14:paraId="2E1F1E7A" w14:textId="6327CBDA" w:rsidR="00A16B72" w:rsidRPr="005053D8" w:rsidRDefault="00566BAB" w:rsidP="00D012EF">
      <w:pPr>
        <w:pStyle w:val="ListParagraph"/>
        <w:numPr>
          <w:ilvl w:val="0"/>
          <w:numId w:val="11"/>
        </w:numPr>
        <w:spacing w:before="120"/>
        <w:ind w:left="714" w:hanging="357"/>
        <w:contextualSpacing w:val="0"/>
        <w:rPr>
          <w:lang w:val="en-US"/>
        </w:rPr>
      </w:pPr>
      <w:r w:rsidRPr="005053D8">
        <w:rPr>
          <w:lang w:val="en-US"/>
        </w:rPr>
        <w:t>Initial Value (optional): The initial value used for the cell-space. These can be specified through the “</w:t>
      </w:r>
      <w:proofErr w:type="spellStart"/>
      <w:r w:rsidRPr="005053D8">
        <w:rPr>
          <w:lang w:val="en-US"/>
        </w:rPr>
        <w:t>initialvalue</w:t>
      </w:r>
      <w:proofErr w:type="spellEnd"/>
      <w:r w:rsidRPr="005053D8">
        <w:rPr>
          <w:lang w:val="en-US"/>
        </w:rPr>
        <w:t>” or “</w:t>
      </w:r>
      <w:proofErr w:type="spellStart"/>
      <w:r w:rsidRPr="005053D8">
        <w:rPr>
          <w:lang w:val="en-US"/>
        </w:rPr>
        <w:t>initialrowvalue</w:t>
      </w:r>
      <w:proofErr w:type="spellEnd"/>
      <w:r w:rsidRPr="005053D8">
        <w:rPr>
          <w:lang w:val="en-US"/>
        </w:rPr>
        <w:t xml:space="preserve">” keys. The </w:t>
      </w:r>
      <w:r w:rsidRPr="005053D8">
        <w:rPr>
          <w:i/>
          <w:lang w:val="en-US"/>
        </w:rPr>
        <w:t>.val</w:t>
      </w:r>
      <w:r w:rsidRPr="005053D8">
        <w:rPr>
          <w:lang w:val="en-US"/>
        </w:rPr>
        <w:t xml:space="preserve"> file often supersedes these elements. In the example below, the initial global value is 0.</w:t>
      </w:r>
    </w:p>
    <w:p w14:paraId="6F216059" w14:textId="579363BF"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[top]</w:t>
      </w:r>
    </w:p>
    <w:p w14:paraId="6E7A1D22" w14:textId="4A133EB0"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components : LUG</w:t>
      </w:r>
    </w:p>
    <w:p w14:paraId="5DBC8348" w14:textId="77777777" w:rsidR="002738B3" w:rsidRPr="005053D8" w:rsidRDefault="002738B3"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
    <w:p w14:paraId="24054A95" w14:textId="32B72966"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[LUG]</w:t>
      </w:r>
    </w:p>
    <w:p w14:paraId="7A0AFF68" w14:textId="1A111308"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type : cell</w:t>
      </w:r>
    </w:p>
    <w:p w14:paraId="12F52B5A" w14:textId="19BDE795"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dim : (100, 100, 2)</w:t>
      </w:r>
    </w:p>
    <w:p w14:paraId="628CC4D4" w14:textId="5A90844A"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delay : transport</w:t>
      </w:r>
    </w:p>
    <w:p w14:paraId="4D67EE81" w14:textId="5BB95587"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roofErr w:type="spellStart"/>
      <w:r w:rsidRPr="005053D8">
        <w:rPr>
          <w:rFonts w:ascii="Courier New" w:hAnsi="Courier New" w:cs="Courier New"/>
          <w:sz w:val="18"/>
          <w:szCs w:val="18"/>
          <w:lang w:val="en-US"/>
        </w:rPr>
        <w:t>defaultDelayTime</w:t>
      </w:r>
      <w:proofErr w:type="spellEnd"/>
      <w:r w:rsidRPr="005053D8">
        <w:rPr>
          <w:rFonts w:ascii="Courier New" w:hAnsi="Courier New" w:cs="Courier New"/>
          <w:sz w:val="18"/>
          <w:szCs w:val="18"/>
          <w:lang w:val="en-US"/>
        </w:rPr>
        <w:t xml:space="preserve"> : 100</w:t>
      </w:r>
    </w:p>
    <w:p w14:paraId="27359D83" w14:textId="02655F43"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border : wrapped </w:t>
      </w:r>
    </w:p>
    <w:p w14:paraId="4EE86B7A" w14:textId="74BAF90A"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 xml:space="preserve">neighbors : LUG(-1,-1,0) LUG(-1,0,0) LUG(-1,1,0) </w:t>
      </w:r>
    </w:p>
    <w:p w14:paraId="45700CB3" w14:textId="3766018C"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neighbors : LUG(0,-1,0)  LUG(0,0,0) LUG(0,0,1) LUG(0,1,0)</w:t>
      </w:r>
    </w:p>
    <w:p w14:paraId="76A3FFA6" w14:textId="748C6A4A"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neighbors : LUG(1,-1,0)  LUG(1,0,0)  LUG(1,1,0)</w:t>
      </w:r>
    </w:p>
    <w:p w14:paraId="0C936E3B" w14:textId="641F5477"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roofErr w:type="spellStart"/>
      <w:r w:rsidRPr="005053D8">
        <w:rPr>
          <w:rFonts w:ascii="Courier New" w:hAnsi="Courier New" w:cs="Courier New"/>
          <w:sz w:val="18"/>
          <w:szCs w:val="18"/>
          <w:lang w:val="en-US"/>
        </w:rPr>
        <w:t>initialvalue</w:t>
      </w:r>
      <w:proofErr w:type="spellEnd"/>
      <w:r w:rsidRPr="005053D8">
        <w:rPr>
          <w:rFonts w:ascii="Courier New" w:hAnsi="Courier New" w:cs="Courier New"/>
          <w:sz w:val="18"/>
          <w:szCs w:val="18"/>
          <w:lang w:val="en-US"/>
        </w:rPr>
        <w:t xml:space="preserve"> : 0</w:t>
      </w:r>
    </w:p>
    <w:p w14:paraId="0EF888B5" w14:textId="4E82DF9E"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proofErr w:type="spellStart"/>
      <w:r w:rsidRPr="005053D8">
        <w:rPr>
          <w:rFonts w:ascii="Courier New" w:hAnsi="Courier New" w:cs="Courier New"/>
          <w:sz w:val="18"/>
          <w:szCs w:val="18"/>
          <w:lang w:val="en-US"/>
        </w:rPr>
        <w:t>initialcellsvalue</w:t>
      </w:r>
      <w:proofErr w:type="spellEnd"/>
      <w:r w:rsidRPr="005053D8">
        <w:rPr>
          <w:rFonts w:ascii="Courier New" w:hAnsi="Courier New" w:cs="Courier New"/>
          <w:sz w:val="18"/>
          <w:szCs w:val="18"/>
          <w:lang w:val="en-US"/>
        </w:rPr>
        <w:t xml:space="preserve"> : </w:t>
      </w:r>
      <w:proofErr w:type="spellStart"/>
      <w:r w:rsidRPr="005053D8">
        <w:rPr>
          <w:rFonts w:ascii="Courier New" w:hAnsi="Courier New" w:cs="Courier New"/>
          <w:sz w:val="18"/>
          <w:szCs w:val="18"/>
          <w:lang w:val="en-US"/>
        </w:rPr>
        <w:t>map.val</w:t>
      </w:r>
      <w:proofErr w:type="spellEnd"/>
    </w:p>
    <w:p w14:paraId="6FA12EDD" w14:textId="3154FA93" w:rsidR="002738B3" w:rsidRPr="005053D8" w:rsidRDefault="00566BAB" w:rsidP="00D012EF">
      <w:pPr>
        <w:pBdr>
          <w:top w:val="single" w:sz="8" w:space="2" w:color="000000"/>
          <w:left w:val="single" w:sz="8" w:space="2" w:color="000000"/>
          <w:bottom w:val="single" w:sz="8" w:space="2" w:color="000000"/>
          <w:right w:val="single" w:sz="8" w:space="2" w:color="000000"/>
        </w:pBdr>
        <w:shd w:val="clear" w:color="auto" w:fill="F3F3F3"/>
        <w:spacing w:before="0" w:after="0"/>
        <w:ind w:left="1134" w:right="1091"/>
        <w:rPr>
          <w:rFonts w:ascii="Courier New" w:hAnsi="Courier New" w:cs="Courier New"/>
          <w:sz w:val="18"/>
          <w:szCs w:val="18"/>
          <w:lang w:val="en-US"/>
        </w:rPr>
      </w:pPr>
      <w:r w:rsidRPr="005053D8">
        <w:rPr>
          <w:rFonts w:ascii="Courier New" w:hAnsi="Courier New" w:cs="Courier New"/>
          <w:sz w:val="18"/>
          <w:szCs w:val="18"/>
          <w:lang w:val="en-US"/>
        </w:rPr>
        <w:t>localtransition : LUG-rule</w:t>
      </w:r>
    </w:p>
    <w:p w14:paraId="48C95D50" w14:textId="29D658F6" w:rsidR="002738B3" w:rsidRPr="005053D8" w:rsidRDefault="00A907F5" w:rsidP="00D012EF">
      <w:pPr>
        <w:pStyle w:val="Caption"/>
        <w:spacing w:line="276" w:lineRule="auto"/>
        <w:jc w:val="center"/>
        <w:rPr>
          <w:szCs w:val="20"/>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7</w:t>
      </w:r>
      <w:r w:rsidRPr="005053D8">
        <w:rPr>
          <w:lang w:val="en-US"/>
        </w:rPr>
        <w:fldChar w:fldCharType="end"/>
      </w:r>
      <w:r w:rsidRPr="005053D8">
        <w:rPr>
          <w:lang w:val="en-US"/>
        </w:rPr>
        <w:t>:</w:t>
      </w:r>
      <w:r w:rsidR="00566BAB" w:rsidRPr="005053D8">
        <w:rPr>
          <w:szCs w:val="20"/>
          <w:lang w:val="en-US"/>
        </w:rPr>
        <w:t xml:space="preserve"> A partial .</w:t>
      </w:r>
      <w:r w:rsidR="00566BAB" w:rsidRPr="005053D8">
        <w:rPr>
          <w:i w:val="0"/>
          <w:szCs w:val="20"/>
          <w:lang w:val="en-US"/>
        </w:rPr>
        <w:t>ma</w:t>
      </w:r>
      <w:r w:rsidR="00566BAB" w:rsidRPr="005053D8">
        <w:rPr>
          <w:szCs w:val="20"/>
          <w:lang w:val="en-US"/>
        </w:rPr>
        <w:t xml:space="preserve"> file for the Logistic Urban Growth, a CD++ Cell-DEVS model.</w:t>
      </w:r>
    </w:p>
    <w:p w14:paraId="22DCFEF9" w14:textId="351EABF2" w:rsidR="005053D8" w:rsidRDefault="00A006FB" w:rsidP="00D012EF">
      <w:pPr>
        <w:pStyle w:val="Heading4"/>
        <w:rPr>
          <w:lang w:val="en-US"/>
        </w:rPr>
      </w:pPr>
      <w:r w:rsidRPr="005053D8">
        <w:rPr>
          <w:lang w:val="en-US"/>
        </w:rPr>
        <w:t>Cadmium</w:t>
      </w:r>
      <w:r w:rsidR="005053D8">
        <w:rPr>
          <w:lang w:val="en-US"/>
        </w:rPr>
        <w:t xml:space="preserve"> simulator</w:t>
      </w:r>
    </w:p>
    <w:p w14:paraId="574600DF" w14:textId="4D0AC10E" w:rsidR="002738B3" w:rsidRPr="005053D8" w:rsidRDefault="005053D8" w:rsidP="00D012EF">
      <w:pPr>
        <w:rPr>
          <w:lang w:val="en-US"/>
        </w:rPr>
      </w:pPr>
      <w:r>
        <w:rPr>
          <w:lang w:val="en-US"/>
        </w:rPr>
        <w:t>In Cadmium, t</w:t>
      </w:r>
      <w:r w:rsidR="00A006FB" w:rsidRPr="005053D8">
        <w:rPr>
          <w:lang w:val="en-US"/>
        </w:rPr>
        <w:t xml:space="preserve">he structure information </w:t>
      </w:r>
      <w:r w:rsidR="00712FC2" w:rsidRPr="005053D8">
        <w:rPr>
          <w:lang w:val="en-US"/>
        </w:rPr>
        <w:t xml:space="preserve">is </w:t>
      </w:r>
      <w:r w:rsidR="00075BEB" w:rsidRPr="005053D8">
        <w:rPr>
          <w:lang w:val="en-US"/>
        </w:rPr>
        <w:t xml:space="preserve">output by the simulator alongside the simulation results when using the </w:t>
      </w:r>
      <w:r w:rsidRPr="005053D8">
        <w:rPr>
          <w:lang w:val="en-US"/>
        </w:rPr>
        <w:t>provided</w:t>
      </w:r>
      <w:r w:rsidR="00075BEB" w:rsidRPr="005053D8">
        <w:rPr>
          <w:lang w:val="en-US"/>
        </w:rPr>
        <w:t xml:space="preserve"> logger class. At the time of writing this document, this process has not been fully </w:t>
      </w:r>
      <w:r w:rsidR="00A907F5" w:rsidRPr="005053D8">
        <w:rPr>
          <w:lang w:val="en-US"/>
        </w:rPr>
        <w:t>implemented</w:t>
      </w:r>
      <w:r w:rsidR="00075BEB" w:rsidRPr="005053D8">
        <w:rPr>
          <w:lang w:val="en-US"/>
        </w:rPr>
        <w:t xml:space="preserve"> with the Cell-DEVS version of Cadmium. Therefore, users </w:t>
      </w:r>
      <w:r>
        <w:rPr>
          <w:lang w:val="en-US"/>
        </w:rPr>
        <w:t xml:space="preserve">need </w:t>
      </w:r>
      <w:r w:rsidR="00075BEB" w:rsidRPr="005053D8">
        <w:rPr>
          <w:lang w:val="en-US"/>
        </w:rPr>
        <w:t xml:space="preserve">to write </w:t>
      </w:r>
      <w:r>
        <w:rPr>
          <w:lang w:val="en-US"/>
        </w:rPr>
        <w:t xml:space="preserve">the </w:t>
      </w:r>
      <w:r w:rsidR="00A907F5" w:rsidRPr="005053D8">
        <w:rPr>
          <w:i/>
          <w:iCs/>
          <w:lang w:val="en-US"/>
        </w:rPr>
        <w:t>json</w:t>
      </w:r>
      <w:r w:rsidR="00075BEB" w:rsidRPr="005053D8">
        <w:rPr>
          <w:lang w:val="en-US"/>
        </w:rPr>
        <w:t xml:space="preserve"> file </w:t>
      </w:r>
      <w:r>
        <w:rPr>
          <w:lang w:val="en-US"/>
        </w:rPr>
        <w:t xml:space="preserve">discussed in this section </w:t>
      </w:r>
      <w:r w:rsidR="00075BEB" w:rsidRPr="005053D8">
        <w:rPr>
          <w:lang w:val="en-US"/>
        </w:rPr>
        <w:t>manually.</w:t>
      </w:r>
      <w:r w:rsidR="00A907F5" w:rsidRPr="005053D8">
        <w:rPr>
          <w:lang w:val="en-US"/>
        </w:rPr>
        <w:t xml:space="preserve"> </w:t>
      </w:r>
      <w:r w:rsidR="00A907F5" w:rsidRPr="005053D8">
        <w:rPr>
          <w:highlight w:val="yellow"/>
          <w:lang w:val="en-US"/>
        </w:rPr>
        <w:t>This file is based on the scenario files provided to the automated model generation process for Cadmium</w:t>
      </w:r>
      <w:r>
        <w:rPr>
          <w:highlight w:val="yellow"/>
          <w:lang w:val="en-US"/>
        </w:rPr>
        <w:t xml:space="preserve"> EXPLAIN BETTER</w:t>
      </w:r>
      <w:r w:rsidR="00A907F5" w:rsidRPr="005053D8">
        <w:rPr>
          <w:highlight w:val="yellow"/>
          <w:lang w:val="en-US"/>
        </w:rPr>
        <w:t>.</w:t>
      </w:r>
      <w:r w:rsidR="00A907F5" w:rsidRPr="005053D8">
        <w:rPr>
          <w:lang w:val="en-US"/>
        </w:rPr>
        <w:t xml:space="preserve"> </w:t>
      </w:r>
      <w:r w:rsidR="00075BEB" w:rsidRPr="005053D8">
        <w:rPr>
          <w:lang w:val="en-US"/>
        </w:rPr>
        <w:t>An example is provided below:</w:t>
      </w:r>
      <w:r>
        <w:rPr>
          <w:lang w:val="en-US"/>
        </w:rPr>
        <w:t xml:space="preserve"> </w:t>
      </w:r>
    </w:p>
    <w:p w14:paraId="7D6BE22B"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w:t>
      </w:r>
    </w:p>
    <w:p w14:paraId="2ED07CD7"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"scenario": {</w:t>
      </w:r>
    </w:p>
    <w:p w14:paraId="0F520945"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w:t>
      </w:r>
      <w:proofErr w:type="spellStart"/>
      <w:r w:rsidRPr="005053D8">
        <w:rPr>
          <w:rFonts w:ascii="Courier New" w:hAnsi="Courier New" w:cs="Courier New"/>
          <w:sz w:val="20"/>
          <w:szCs w:val="20"/>
          <w:lang w:val="en-US"/>
        </w:rPr>
        <w:t>default_cell_type</w:t>
      </w:r>
      <w:proofErr w:type="spellEnd"/>
      <w:r w:rsidRPr="005053D8">
        <w:rPr>
          <w:rFonts w:ascii="Courier New" w:hAnsi="Courier New" w:cs="Courier New"/>
          <w:sz w:val="20"/>
          <w:szCs w:val="20"/>
          <w:lang w:val="en-US"/>
        </w:rPr>
        <w:t>": "CO2_cell",</w:t>
      </w:r>
    </w:p>
    <w:p w14:paraId="593A4247"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w:t>
      </w:r>
      <w:proofErr w:type="spellStart"/>
      <w:r w:rsidRPr="005053D8">
        <w:rPr>
          <w:rFonts w:ascii="Courier New" w:hAnsi="Courier New" w:cs="Courier New"/>
          <w:sz w:val="20"/>
          <w:szCs w:val="20"/>
          <w:lang w:val="en-US"/>
        </w:rPr>
        <w:t>default_state</w:t>
      </w:r>
      <w:proofErr w:type="spellEnd"/>
      <w:r w:rsidRPr="005053D8">
        <w:rPr>
          <w:rFonts w:ascii="Courier New" w:hAnsi="Courier New" w:cs="Courier New"/>
          <w:sz w:val="20"/>
          <w:szCs w:val="20"/>
          <w:lang w:val="en-US"/>
        </w:rPr>
        <w:t>": {</w:t>
      </w:r>
    </w:p>
    <w:p w14:paraId="2B0D900F"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"counter": -1,</w:t>
      </w:r>
    </w:p>
    <w:p w14:paraId="425C695D"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"concentration": 500,</w:t>
      </w:r>
    </w:p>
    <w:p w14:paraId="6E42ED6C"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lastRenderedPageBreak/>
        <w:t xml:space="preserve">            "type": -100</w:t>
      </w:r>
    </w:p>
    <w:p w14:paraId="189B43DE"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w:t>
      </w:r>
    </w:p>
    <w:p w14:paraId="17876A67"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 xml:space="preserve">        "shape": [110,72,10]</w:t>
      </w:r>
    </w:p>
    <w:p w14:paraId="4109A139" w14:textId="77777777"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ab/>
        <w:t>}</w:t>
      </w:r>
    </w:p>
    <w:p w14:paraId="7884EFCC" w14:textId="297ADD34" w:rsidR="00A907F5" w:rsidRPr="005053D8" w:rsidRDefault="00A907F5" w:rsidP="00D012E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1134" w:right="1089"/>
        <w:rPr>
          <w:rFonts w:ascii="Courier New" w:hAnsi="Courier New" w:cs="Courier New"/>
          <w:sz w:val="20"/>
          <w:szCs w:val="20"/>
          <w:lang w:val="en-US"/>
        </w:rPr>
      </w:pPr>
      <w:r w:rsidRPr="005053D8">
        <w:rPr>
          <w:rFonts w:ascii="Courier New" w:hAnsi="Courier New" w:cs="Courier New"/>
          <w:sz w:val="20"/>
          <w:szCs w:val="20"/>
          <w:lang w:val="en-US"/>
        </w:rPr>
        <w:t>}</w:t>
      </w:r>
    </w:p>
    <w:p w14:paraId="06D61D77" w14:textId="6FC84D33" w:rsidR="00A907F5" w:rsidRDefault="00A907F5" w:rsidP="00D012EF">
      <w:pPr>
        <w:pStyle w:val="Caption"/>
        <w:spacing w:line="276" w:lineRule="auto"/>
        <w:jc w:val="center"/>
        <w:rPr>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8</w:t>
      </w:r>
      <w:r w:rsidRPr="005053D8">
        <w:rPr>
          <w:lang w:val="en-US"/>
        </w:rPr>
        <w:fldChar w:fldCharType="end"/>
      </w:r>
      <w:r w:rsidRPr="005053D8">
        <w:rPr>
          <w:lang w:val="en-US"/>
        </w:rPr>
        <w:t>: A sample json file that must be provided alongside</w:t>
      </w:r>
      <w:r w:rsidRPr="005053D8">
        <w:rPr>
          <w:lang w:val="en-US"/>
        </w:rPr>
        <w:br/>
        <w:t xml:space="preserve"> the Cadmium simulation results for conversion</w:t>
      </w:r>
    </w:p>
    <w:p w14:paraId="15813CE0" w14:textId="040955E1" w:rsidR="005053D8" w:rsidRPr="005053D8" w:rsidRDefault="005053D8" w:rsidP="00D012EF">
      <w:pPr>
        <w:rPr>
          <w:lang w:val="en-US"/>
        </w:rPr>
      </w:pPr>
      <w:r>
        <w:rPr>
          <w:lang w:val="en-US"/>
        </w:rPr>
        <w:t>Here,</w:t>
      </w:r>
    </w:p>
    <w:p w14:paraId="75E3F1AB" w14:textId="3B807EAC" w:rsidR="005053D8" w:rsidRPr="005053D8" w:rsidRDefault="005053D8" w:rsidP="00D012EF">
      <w:pPr>
        <w:pStyle w:val="ListParagraph"/>
        <w:numPr>
          <w:ilvl w:val="0"/>
          <w:numId w:val="12"/>
        </w:numPr>
        <w:spacing w:before="120" w:after="120"/>
        <w:ind w:left="714" w:hanging="357"/>
        <w:contextualSpacing w:val="0"/>
        <w:rPr>
          <w:highlight w:val="yellow"/>
          <w:lang w:val="en-US"/>
        </w:rPr>
      </w:pPr>
      <w:r w:rsidRPr="005053D8">
        <w:rPr>
          <w:highlight w:val="yellow"/>
          <w:lang w:val="en-US"/>
        </w:rPr>
        <w:t>Explain “scenario”</w:t>
      </w:r>
    </w:p>
    <w:p w14:paraId="700B5958" w14:textId="67045E31" w:rsidR="005053D8" w:rsidRPr="005053D8" w:rsidRDefault="005053D8" w:rsidP="00D012EF">
      <w:pPr>
        <w:pStyle w:val="ListParagraph"/>
        <w:numPr>
          <w:ilvl w:val="0"/>
          <w:numId w:val="12"/>
        </w:numPr>
        <w:spacing w:before="120" w:after="120"/>
        <w:ind w:left="714" w:hanging="357"/>
        <w:contextualSpacing w:val="0"/>
        <w:rPr>
          <w:lang w:val="en-US"/>
        </w:rPr>
      </w:pPr>
      <w:proofErr w:type="spellStart"/>
      <w:r w:rsidRPr="005053D8">
        <w:rPr>
          <w:lang w:val="en-US"/>
        </w:rPr>
        <w:t>default_cell_type</w:t>
      </w:r>
      <w:proofErr w:type="spellEnd"/>
      <w:r>
        <w:rPr>
          <w:lang w:val="en-US"/>
        </w:rPr>
        <w:t xml:space="preserve"> is </w:t>
      </w:r>
      <w:r w:rsidRPr="005053D8">
        <w:rPr>
          <w:lang w:val="en-US"/>
        </w:rPr>
        <w:t>used to name the model</w:t>
      </w:r>
      <w:r>
        <w:rPr>
          <w:lang w:val="en-US"/>
        </w:rPr>
        <w:t>; in this case CO2_cell</w:t>
      </w:r>
    </w:p>
    <w:p w14:paraId="7E6F888A" w14:textId="33EED849" w:rsidR="005053D8" w:rsidRPr="005053D8" w:rsidRDefault="005053D8" w:rsidP="00D012EF">
      <w:pPr>
        <w:pStyle w:val="ListParagraph"/>
        <w:numPr>
          <w:ilvl w:val="0"/>
          <w:numId w:val="12"/>
        </w:numPr>
        <w:spacing w:before="120" w:after="120"/>
        <w:ind w:left="714" w:hanging="357"/>
        <w:contextualSpacing w:val="0"/>
        <w:rPr>
          <w:highlight w:val="yellow"/>
          <w:lang w:val="en-US"/>
        </w:rPr>
      </w:pPr>
      <w:proofErr w:type="spellStart"/>
      <w:r w:rsidRPr="005053D8">
        <w:rPr>
          <w:lang w:val="en-US"/>
        </w:rPr>
        <w:t>default_state</w:t>
      </w:r>
      <w:proofErr w:type="spellEnd"/>
      <w:r>
        <w:rPr>
          <w:lang w:val="en-US"/>
        </w:rPr>
        <w:t xml:space="preserve"> are</w:t>
      </w:r>
      <w:r w:rsidRPr="005053D8">
        <w:rPr>
          <w:lang w:val="en-US"/>
        </w:rPr>
        <w:t xml:space="preserve"> </w:t>
      </w:r>
      <w:r w:rsidRPr="005053D8">
        <w:rPr>
          <w:highlight w:val="yellow"/>
          <w:lang w:val="en-US"/>
        </w:rPr>
        <w:t>the names of the fields in this object will be used to name ports</w:t>
      </w:r>
      <w:r>
        <w:rPr>
          <w:highlight w:val="yellow"/>
          <w:lang w:val="en-US"/>
        </w:rPr>
        <w:t xml:space="preserve"> EXPLAIN BETTER; DISCUSS THE VALUES OF THE EXAMPLE BRIEFLY </w:t>
      </w:r>
    </w:p>
    <w:p w14:paraId="6A20312C" w14:textId="655FCBDF" w:rsidR="005053D8" w:rsidRPr="005053D8" w:rsidRDefault="005053D8" w:rsidP="00D012EF">
      <w:pPr>
        <w:pStyle w:val="ListParagraph"/>
        <w:numPr>
          <w:ilvl w:val="0"/>
          <w:numId w:val="12"/>
        </w:numPr>
        <w:spacing w:before="120" w:after="120"/>
        <w:ind w:left="714" w:hanging="357"/>
        <w:contextualSpacing w:val="0"/>
        <w:rPr>
          <w:lang w:val="en-US"/>
        </w:rPr>
      </w:pPr>
      <w:r w:rsidRPr="005053D8">
        <w:rPr>
          <w:lang w:val="en-US"/>
        </w:rPr>
        <w:t>shape</w:t>
      </w:r>
      <w:r>
        <w:rPr>
          <w:lang w:val="en-US"/>
        </w:rPr>
        <w:t xml:space="preserve"> is an</w:t>
      </w:r>
      <w:r w:rsidRPr="005053D8">
        <w:rPr>
          <w:lang w:val="en-US"/>
        </w:rPr>
        <w:t xml:space="preserve"> array of integers contains the size of the cell-space</w:t>
      </w:r>
      <w:r>
        <w:rPr>
          <w:lang w:val="en-US"/>
        </w:rPr>
        <w:t>; in this case is a 3D model of 100x72x10 cells.</w:t>
      </w:r>
    </w:p>
    <w:p w14:paraId="339C4F57" w14:textId="77777777" w:rsidR="002738B3" w:rsidRPr="005053D8" w:rsidRDefault="00566BAB" w:rsidP="00D012EF">
      <w:pPr>
        <w:pStyle w:val="Heading3"/>
        <w:rPr>
          <w:sz w:val="20"/>
          <w:szCs w:val="20"/>
          <w:lang w:val="en-US"/>
        </w:rPr>
      </w:pPr>
      <w:bookmarkStart w:id="64" w:name="_anzjep6gpf4j" w:colFirst="0" w:colLast="0"/>
      <w:bookmarkStart w:id="65" w:name="_Toc53522111"/>
      <w:bookmarkEnd w:id="64"/>
      <w:r w:rsidRPr="005053D8">
        <w:rPr>
          <w:lang w:val="en-US"/>
        </w:rPr>
        <w:t>Simulation results file</w:t>
      </w:r>
      <w:bookmarkEnd w:id="65"/>
    </w:p>
    <w:p w14:paraId="0E9C9EC4" w14:textId="77D7CF9C" w:rsidR="002738B3" w:rsidRPr="005053D8" w:rsidRDefault="00566BAB" w:rsidP="00D012EF">
      <w:pPr>
        <w:rPr>
          <w:lang w:val="en-US"/>
        </w:rPr>
      </w:pPr>
      <w:r w:rsidRPr="005053D8">
        <w:rPr>
          <w:lang w:val="en-US"/>
        </w:rPr>
        <w:t>For CD++</w:t>
      </w:r>
      <w:r w:rsidR="005053D8">
        <w:rPr>
          <w:lang w:val="en-US"/>
        </w:rPr>
        <w:t>,</w:t>
      </w:r>
      <w:r w:rsidRPr="005053D8">
        <w:rPr>
          <w:lang w:val="en-US"/>
        </w:rPr>
        <w:t xml:space="preserve"> the output</w:t>
      </w:r>
      <w:r w:rsidR="00712FC2" w:rsidRPr="005053D8">
        <w:rPr>
          <w:lang w:val="en-US"/>
        </w:rPr>
        <w:t>s</w:t>
      </w:r>
      <w:r w:rsidRPr="005053D8">
        <w:rPr>
          <w:lang w:val="en-US"/>
        </w:rPr>
        <w:t xml:space="preserve"> are </w:t>
      </w:r>
      <w:r w:rsidR="00712FC2" w:rsidRPr="005053D8">
        <w:rPr>
          <w:lang w:val="en-US"/>
        </w:rPr>
        <w:t xml:space="preserve">stored in a </w:t>
      </w:r>
      <w:r w:rsidRPr="005053D8">
        <w:rPr>
          <w:lang w:val="en-US"/>
        </w:rPr>
        <w:t xml:space="preserve">log file. This file always </w:t>
      </w:r>
      <w:r w:rsidR="005053D8">
        <w:rPr>
          <w:lang w:val="en-US"/>
        </w:rPr>
        <w:t xml:space="preserve">can be anything, but normally the examples you will find in our repositories use </w:t>
      </w:r>
      <w:r w:rsidRPr="005053D8">
        <w:rPr>
          <w:lang w:val="en-US"/>
        </w:rPr>
        <w:t xml:space="preserve">the </w:t>
      </w:r>
      <w:r w:rsidRPr="005053D8">
        <w:rPr>
          <w:i/>
          <w:lang w:val="en-US"/>
        </w:rPr>
        <w:t xml:space="preserve">.log </w:t>
      </w:r>
      <w:r w:rsidRPr="005053D8">
        <w:rPr>
          <w:lang w:val="en-US"/>
        </w:rPr>
        <w:t>extension for CD++</w:t>
      </w:r>
      <w:r w:rsidR="005053D8">
        <w:rPr>
          <w:lang w:val="en-US"/>
        </w:rPr>
        <w:t xml:space="preserve">, and </w:t>
      </w:r>
      <w:r w:rsidRPr="005053D8">
        <w:rPr>
          <w:lang w:val="en-US"/>
        </w:rPr>
        <w:t xml:space="preserve">the </w:t>
      </w:r>
      <w:r w:rsidRPr="005053D8">
        <w:rPr>
          <w:i/>
          <w:lang w:val="en-US"/>
        </w:rPr>
        <w:t>.log01</w:t>
      </w:r>
      <w:r w:rsidRPr="005053D8">
        <w:rPr>
          <w:lang w:val="en-US"/>
        </w:rPr>
        <w:t xml:space="preserve"> extension for </w:t>
      </w:r>
      <w:r w:rsidR="007A0D81" w:rsidRPr="005053D8">
        <w:rPr>
          <w:lang w:val="en-US"/>
        </w:rPr>
        <w:t>CD++2.0 (Cell-DEVS</w:t>
      </w:r>
      <w:r w:rsidR="005053D8" w:rsidRPr="005053D8">
        <w:rPr>
          <w:lang w:val="en-US"/>
        </w:rPr>
        <w:t>)</w:t>
      </w:r>
      <w:r w:rsidR="005053D8">
        <w:rPr>
          <w:lang w:val="en-US"/>
        </w:rPr>
        <w:t>.</w:t>
      </w:r>
      <w:r w:rsidRPr="005053D8">
        <w:rPr>
          <w:lang w:val="en-US"/>
        </w:rPr>
        <w:t xml:space="preserve"> In the case of Cadmium, there can be multiple log files, so the user has to choose the log file that contains the simulation message, specified with the “</w:t>
      </w:r>
      <w:proofErr w:type="spellStart"/>
      <w:r w:rsidRPr="005053D8">
        <w:rPr>
          <w:lang w:val="en-US"/>
        </w:rPr>
        <w:t>logger_messages</w:t>
      </w:r>
      <w:proofErr w:type="spellEnd"/>
      <w:r w:rsidRPr="005053D8">
        <w:rPr>
          <w:lang w:val="en-US"/>
        </w:rPr>
        <w:t>” option in the main file where the top model is declared.</w:t>
      </w:r>
      <w:r w:rsidR="00AD1DA4">
        <w:rPr>
          <w:lang w:val="en-US"/>
        </w:rPr>
        <w:t xml:space="preserve"> Every user can choose a different option.</w:t>
      </w:r>
    </w:p>
    <w:p w14:paraId="298376BC" w14:textId="77777777" w:rsidR="002738B3" w:rsidRPr="005053D8" w:rsidRDefault="00566BAB" w:rsidP="00D012EF">
      <w:pPr>
        <w:pStyle w:val="Heading3"/>
        <w:rPr>
          <w:sz w:val="20"/>
          <w:szCs w:val="20"/>
          <w:lang w:val="en-US"/>
        </w:rPr>
      </w:pPr>
      <w:bookmarkStart w:id="66" w:name="_ljsvnxgv4yfd" w:colFirst="0" w:colLast="0"/>
      <w:bookmarkStart w:id="67" w:name="_Toc53522112"/>
      <w:bookmarkEnd w:id="66"/>
      <w:r w:rsidRPr="005053D8">
        <w:rPr>
          <w:lang w:val="en-US"/>
        </w:rPr>
        <w:t>Initial values files</w:t>
      </w:r>
      <w:bookmarkEnd w:id="67"/>
    </w:p>
    <w:p w14:paraId="336EC03F" w14:textId="4129EEC9" w:rsidR="002738B3" w:rsidRPr="005053D8" w:rsidRDefault="00566BAB" w:rsidP="00D012EF">
      <w:pPr>
        <w:rPr>
          <w:lang w:val="en-US"/>
        </w:rPr>
      </w:pPr>
      <w:r w:rsidRPr="005053D8">
        <w:rPr>
          <w:lang w:val="en-US"/>
        </w:rPr>
        <w:t xml:space="preserve">For CD++, Cell-DEVS models will often rely on an initial values file. When that is the case, the </w:t>
      </w:r>
      <w:r w:rsidRPr="005053D8">
        <w:rPr>
          <w:i/>
          <w:lang w:val="en-US"/>
        </w:rPr>
        <w:t xml:space="preserve">.val </w:t>
      </w:r>
      <w:r w:rsidRPr="005053D8">
        <w:rPr>
          <w:lang w:val="en-US"/>
        </w:rPr>
        <w:t xml:space="preserve">file must be provided. </w:t>
      </w:r>
      <w:r w:rsidR="007A0D81" w:rsidRPr="005053D8">
        <w:rPr>
          <w:lang w:val="en-US"/>
        </w:rPr>
        <w:t xml:space="preserve">CD++2.0 (Cell-DEVS), </w:t>
      </w:r>
      <w:r w:rsidRPr="005053D8">
        <w:rPr>
          <w:lang w:val="en-US"/>
        </w:rPr>
        <w:t xml:space="preserve">does not require the initial values file since they appear in the log file at the </w:t>
      </w:r>
      <w:r w:rsidR="00C53666" w:rsidRPr="005053D8">
        <w:rPr>
          <w:lang w:val="en-US"/>
        </w:rPr>
        <w:t>first-time</w:t>
      </w:r>
      <w:r w:rsidRPr="005053D8">
        <w:rPr>
          <w:lang w:val="en-US"/>
        </w:rPr>
        <w:t xml:space="preserve"> step.</w:t>
      </w:r>
    </w:p>
    <w:p w14:paraId="3AD20256" w14:textId="77777777" w:rsidR="002738B3" w:rsidRPr="005053D8" w:rsidRDefault="00566BAB" w:rsidP="00D012EF">
      <w:pPr>
        <w:pStyle w:val="Heading3"/>
        <w:rPr>
          <w:sz w:val="20"/>
          <w:szCs w:val="20"/>
          <w:lang w:val="en-US"/>
        </w:rPr>
      </w:pPr>
      <w:bookmarkStart w:id="68" w:name="_a1udmxixmoxf" w:colFirst="0" w:colLast="0"/>
      <w:bookmarkStart w:id="69" w:name="_Toc53522113"/>
      <w:bookmarkEnd w:id="68"/>
      <w:r w:rsidRPr="005053D8">
        <w:rPr>
          <w:lang w:val="en-US"/>
        </w:rPr>
        <w:t>Palette file</w:t>
      </w:r>
      <w:bookmarkEnd w:id="69"/>
    </w:p>
    <w:p w14:paraId="74114FDA" w14:textId="77777777" w:rsidR="00A16B72" w:rsidRPr="005053D8" w:rsidRDefault="00566BAB" w:rsidP="00D012EF">
      <w:pPr>
        <w:rPr>
          <w:lang w:val="en-US"/>
        </w:rPr>
      </w:pPr>
      <w:r w:rsidRPr="005053D8">
        <w:rPr>
          <w:lang w:val="en-US"/>
        </w:rPr>
        <w:t xml:space="preserve">For CD++, users often specify style colors to draw the cell-space. For the conversion process to consider it, users must provide the </w:t>
      </w:r>
      <w:r w:rsidRPr="005053D8">
        <w:rPr>
          <w:i/>
          <w:lang w:val="en-US"/>
        </w:rPr>
        <w:t>.pal</w:t>
      </w:r>
      <w:r w:rsidRPr="005053D8">
        <w:rPr>
          <w:lang w:val="en-US"/>
        </w:rPr>
        <w:t xml:space="preserve"> file. </w:t>
      </w:r>
    </w:p>
    <w:p w14:paraId="3293AA86" w14:textId="200828C8" w:rsidR="002738B3" w:rsidRPr="005053D8" w:rsidRDefault="00566BAB" w:rsidP="00D012EF">
      <w:pPr>
        <w:rPr>
          <w:lang w:val="en-US"/>
        </w:rPr>
      </w:pPr>
      <w:r w:rsidRPr="005053D8">
        <w:rPr>
          <w:lang w:val="en-US"/>
        </w:rPr>
        <w:t xml:space="preserve">For Cadmium Cell-DEVS models, users should provide a </w:t>
      </w:r>
      <w:proofErr w:type="spellStart"/>
      <w:r w:rsidRPr="005053D8">
        <w:rPr>
          <w:i/>
          <w:lang w:val="en-US"/>
        </w:rPr>
        <w:t>style.json</w:t>
      </w:r>
      <w:proofErr w:type="spellEnd"/>
      <w:r w:rsidRPr="005053D8">
        <w:rPr>
          <w:lang w:val="en-US"/>
        </w:rPr>
        <w:t xml:space="preserve"> that follows the specification detailed in section 2.</w:t>
      </w:r>
    </w:p>
    <w:p w14:paraId="6601AD38" w14:textId="76C47D72" w:rsidR="002738B3" w:rsidRPr="005053D8" w:rsidRDefault="00C53666" w:rsidP="00D012EF">
      <w:pPr>
        <w:pStyle w:val="Heading3"/>
        <w:rPr>
          <w:sz w:val="20"/>
          <w:szCs w:val="20"/>
          <w:lang w:val="en-US"/>
        </w:rPr>
      </w:pPr>
      <w:bookmarkStart w:id="70" w:name="_33kf4597n1si" w:colFirst="0" w:colLast="0"/>
      <w:bookmarkStart w:id="71" w:name="_Toc53522114"/>
      <w:bookmarkEnd w:id="70"/>
      <w:r w:rsidRPr="005053D8">
        <w:rPr>
          <w:lang w:val="en-US"/>
        </w:rPr>
        <w:lastRenderedPageBreak/>
        <w:t>Diagram file</w:t>
      </w:r>
      <w:bookmarkEnd w:id="71"/>
    </w:p>
    <w:p w14:paraId="695F35AD" w14:textId="77C596A8" w:rsidR="002738B3" w:rsidRPr="005053D8" w:rsidRDefault="00566BAB" w:rsidP="00D012EF">
      <w:pPr>
        <w:rPr>
          <w:lang w:val="en-US"/>
        </w:rPr>
      </w:pPr>
      <w:r w:rsidRPr="005053D8">
        <w:rPr>
          <w:lang w:val="en-US"/>
        </w:rPr>
        <w:t xml:space="preserve">For DEVS models, regardless of the simulator used, users should provide a file that contains the diagram for the DEVS model. This should be an </w:t>
      </w:r>
      <w:r w:rsidRPr="005053D8">
        <w:rPr>
          <w:i/>
          <w:lang w:val="en-US"/>
        </w:rPr>
        <w:t>.</w:t>
      </w:r>
      <w:proofErr w:type="spellStart"/>
      <w:r w:rsidRPr="005053D8">
        <w:rPr>
          <w:i/>
          <w:lang w:val="en-US"/>
        </w:rPr>
        <w:t>svg</w:t>
      </w:r>
      <w:proofErr w:type="spellEnd"/>
      <w:r w:rsidRPr="005053D8">
        <w:rPr>
          <w:i/>
          <w:lang w:val="en-US"/>
        </w:rPr>
        <w:t xml:space="preserve"> </w:t>
      </w:r>
      <w:r w:rsidRPr="005053D8">
        <w:rPr>
          <w:lang w:val="en-US"/>
        </w:rPr>
        <w:t>file that follows the specification detailed in section 2.</w:t>
      </w:r>
    </w:p>
    <w:p w14:paraId="1333C980" w14:textId="77777777" w:rsidR="00475BC3" w:rsidRDefault="00475BC3">
      <w:pPr>
        <w:spacing w:before="0" w:after="0"/>
        <w:jc w:val="left"/>
        <w:rPr>
          <w:rFonts w:asciiTheme="majorHAnsi" w:hAnsiTheme="majorHAnsi"/>
          <w:color w:val="365F91" w:themeColor="accent1" w:themeShade="BF"/>
          <w:sz w:val="36"/>
          <w:szCs w:val="28"/>
          <w:lang w:val="en-US"/>
        </w:rPr>
      </w:pPr>
      <w:bookmarkStart w:id="72" w:name="_fazfxiazr3og" w:colFirst="0" w:colLast="0"/>
      <w:bookmarkEnd w:id="72"/>
      <w:r>
        <w:rPr>
          <w:lang w:val="en-US"/>
        </w:rPr>
        <w:br w:type="page"/>
      </w:r>
    </w:p>
    <w:p w14:paraId="049B231D" w14:textId="3FA760A7" w:rsidR="002738B3" w:rsidRPr="005053D8" w:rsidRDefault="00566BAB" w:rsidP="00D012EF">
      <w:pPr>
        <w:pStyle w:val="Heading2"/>
        <w:rPr>
          <w:lang w:val="en-US"/>
        </w:rPr>
      </w:pPr>
      <w:bookmarkStart w:id="73" w:name="_Toc53522115"/>
      <w:r w:rsidRPr="005053D8">
        <w:rPr>
          <w:lang w:val="en-US"/>
        </w:rPr>
        <w:lastRenderedPageBreak/>
        <w:t>Overview of the common specification:</w:t>
      </w:r>
      <w:bookmarkEnd w:id="73"/>
    </w:p>
    <w:p w14:paraId="3B37822E" w14:textId="5C2DE756" w:rsidR="00BE51DC" w:rsidRPr="005053D8" w:rsidRDefault="00BE51DC" w:rsidP="00D012EF">
      <w:pPr>
        <w:rPr>
          <w:lang w:val="en-US"/>
        </w:rPr>
      </w:pPr>
      <w:r w:rsidRPr="005053D8">
        <w:rPr>
          <w:lang w:val="en-US"/>
        </w:rPr>
        <w:t xml:space="preserve">The DEVS WebViewer requires that simulation results be provided in a specifically designed format. This format is obtained by converting simulation results using the process described in the previous section. The section describes this format, a summary data model is provided below: </w:t>
      </w:r>
    </w:p>
    <w:p w14:paraId="6FD0F174" w14:textId="77777777" w:rsidR="00165C7F" w:rsidRPr="005053D8" w:rsidRDefault="00075BEB" w:rsidP="00D012EF">
      <w:pPr>
        <w:jc w:val="center"/>
        <w:rPr>
          <w:lang w:val="en-US"/>
        </w:rPr>
      </w:pPr>
      <w:bookmarkStart w:id="74" w:name="_i92h4xv5ucre" w:colFirst="0" w:colLast="0"/>
      <w:bookmarkEnd w:id="74"/>
      <w:r w:rsidRPr="005053D8">
        <w:rPr>
          <w:noProof/>
          <w:lang w:val="en-US"/>
        </w:rPr>
        <w:drawing>
          <wp:inline distT="0" distB="0" distL="0" distR="0" wp14:anchorId="68E27E45" wp14:editId="0776329B">
            <wp:extent cx="3895725" cy="2740840"/>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901871" cy="2745164"/>
                    </a:xfrm>
                    <a:prstGeom prst="rect">
                      <a:avLst/>
                    </a:prstGeom>
                  </pic:spPr>
                </pic:pic>
              </a:graphicData>
            </a:graphic>
          </wp:inline>
        </w:drawing>
      </w:r>
    </w:p>
    <w:p w14:paraId="46D66B5A" w14:textId="2FA81670" w:rsidR="00563108" w:rsidRPr="005053D8" w:rsidRDefault="00165C7F" w:rsidP="00D012EF">
      <w:pPr>
        <w:pStyle w:val="Caption"/>
        <w:spacing w:line="276" w:lineRule="auto"/>
        <w:jc w:val="center"/>
        <w:rPr>
          <w:lang w:val="en-US"/>
        </w:rPr>
      </w:pPr>
      <w:r w:rsidRPr="005053D8">
        <w:rPr>
          <w:lang w:val="en-US"/>
        </w:rPr>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9</w:t>
      </w:r>
      <w:r w:rsidRPr="005053D8">
        <w:rPr>
          <w:lang w:val="en-US"/>
        </w:rPr>
        <w:fldChar w:fldCharType="end"/>
      </w:r>
      <w:r w:rsidRPr="005053D8">
        <w:rPr>
          <w:lang w:val="en-US"/>
        </w:rPr>
        <w:t>: An overview of the common specification data model</w:t>
      </w:r>
    </w:p>
    <w:p w14:paraId="6827BC44" w14:textId="6DC187A7" w:rsidR="00684270" w:rsidRPr="005053D8" w:rsidRDefault="0046460D" w:rsidP="00D012EF">
      <w:pPr>
        <w:rPr>
          <w:lang w:val="en-US"/>
        </w:rPr>
      </w:pPr>
      <w:r w:rsidRPr="005053D8">
        <w:rPr>
          <w:lang w:val="en-US"/>
        </w:rPr>
        <w:t>The data model presented above contains</w:t>
      </w:r>
      <w:r w:rsidR="00165C7F" w:rsidRPr="005053D8">
        <w:rPr>
          <w:lang w:val="en-US"/>
        </w:rPr>
        <w:t xml:space="preserve"> a sub-structure to hold structural elements, message emitters and links, and another sub-structure to hold messages organized by time frames. In </w:t>
      </w:r>
      <w:r w:rsidRPr="005053D8">
        <w:rPr>
          <w:lang w:val="en-US"/>
        </w:rPr>
        <w:t>the</w:t>
      </w:r>
      <w:r w:rsidR="00165C7F" w:rsidRPr="005053D8">
        <w:rPr>
          <w:lang w:val="en-US"/>
        </w:rPr>
        <w:t xml:space="preserve"> implementation we have adopted</w:t>
      </w:r>
      <w:r w:rsidRPr="005053D8">
        <w:rPr>
          <w:lang w:val="en-US"/>
        </w:rPr>
        <w:t xml:space="preserve">, a </w:t>
      </w:r>
      <w:r w:rsidRPr="005053D8">
        <w:rPr>
          <w:i/>
          <w:iCs/>
          <w:lang w:val="en-US"/>
        </w:rPr>
        <w:t xml:space="preserve">json </w:t>
      </w:r>
      <w:r w:rsidRPr="005053D8">
        <w:rPr>
          <w:lang w:val="en-US"/>
        </w:rPr>
        <w:t xml:space="preserve">file is used to </w:t>
      </w:r>
      <w:r w:rsidR="00165C7F" w:rsidRPr="005053D8">
        <w:rPr>
          <w:lang w:val="en-US"/>
        </w:rPr>
        <w:t xml:space="preserve">represent the former and a </w:t>
      </w:r>
      <w:r w:rsidRPr="005053D8">
        <w:rPr>
          <w:lang w:val="en-US"/>
        </w:rPr>
        <w:t xml:space="preserve">csv like </w:t>
      </w:r>
      <w:r w:rsidR="00165C7F" w:rsidRPr="005053D8">
        <w:rPr>
          <w:lang w:val="en-US"/>
        </w:rPr>
        <w:t xml:space="preserve">format </w:t>
      </w:r>
      <w:r w:rsidRPr="005053D8">
        <w:rPr>
          <w:lang w:val="en-US"/>
        </w:rPr>
        <w:t>is used</w:t>
      </w:r>
      <w:r w:rsidR="00165C7F" w:rsidRPr="005053D8">
        <w:rPr>
          <w:lang w:val="en-US"/>
        </w:rPr>
        <w:t xml:space="preserve"> for the latter. </w:t>
      </w:r>
      <w:r w:rsidR="006F503A" w:rsidRPr="005053D8">
        <w:rPr>
          <w:lang w:val="en-US"/>
        </w:rPr>
        <w:t>Both</w:t>
      </w:r>
      <w:r w:rsidRPr="005053D8">
        <w:rPr>
          <w:lang w:val="en-US"/>
        </w:rPr>
        <w:t xml:space="preserve"> are explained in this section.</w:t>
      </w:r>
    </w:p>
    <w:p w14:paraId="4E9ECD47" w14:textId="3FF2F9FE" w:rsidR="002738B3" w:rsidRPr="005053D8" w:rsidRDefault="008A4592" w:rsidP="00D012EF">
      <w:pPr>
        <w:pStyle w:val="Heading3"/>
        <w:rPr>
          <w:lang w:val="en-US"/>
        </w:rPr>
      </w:pPr>
      <w:bookmarkStart w:id="75" w:name="_Toc53522116"/>
      <w:proofErr w:type="spellStart"/>
      <w:r w:rsidRPr="005053D8">
        <w:rPr>
          <w:lang w:val="en-US"/>
        </w:rPr>
        <w:t>s</w:t>
      </w:r>
      <w:r w:rsidR="00566BAB" w:rsidRPr="005053D8">
        <w:rPr>
          <w:lang w:val="en-US"/>
        </w:rPr>
        <w:t>tructure.json</w:t>
      </w:r>
      <w:bookmarkEnd w:id="75"/>
      <w:proofErr w:type="spellEnd"/>
    </w:p>
    <w:p w14:paraId="4A115CAA" w14:textId="336BFF2E" w:rsidR="00606314" w:rsidRPr="005053D8" w:rsidRDefault="00606314" w:rsidP="00D012EF">
      <w:pPr>
        <w:rPr>
          <w:lang w:val="en-US"/>
        </w:rPr>
      </w:pPr>
      <w:r w:rsidRPr="005053D8">
        <w:rPr>
          <w:lang w:val="en-US"/>
        </w:rPr>
        <w:t xml:space="preserve">The </w:t>
      </w:r>
      <w:proofErr w:type="spellStart"/>
      <w:r w:rsidRPr="005053D8">
        <w:rPr>
          <w:i/>
          <w:iCs/>
          <w:lang w:val="en-US"/>
        </w:rPr>
        <w:t>structure.json</w:t>
      </w:r>
      <w:proofErr w:type="spellEnd"/>
      <w:r w:rsidRPr="005053D8">
        <w:rPr>
          <w:lang w:val="en-US"/>
        </w:rPr>
        <w:t xml:space="preserve"> file contains all information related to the structural elements of a DEVS or Cell-DEVS model (atomic and coupled models, </w:t>
      </w:r>
      <w:r w:rsidR="003224C8" w:rsidRPr="005053D8">
        <w:rPr>
          <w:lang w:val="en-US"/>
        </w:rPr>
        <w:t>ports,</w:t>
      </w:r>
      <w:r w:rsidRPr="005053D8">
        <w:rPr>
          <w:lang w:val="en-US"/>
        </w:rPr>
        <w:t xml:space="preserve"> and links).</w:t>
      </w:r>
      <w:r w:rsidR="000227DF" w:rsidRPr="005053D8">
        <w:rPr>
          <w:lang w:val="en-US"/>
        </w:rPr>
        <w:t xml:space="preserve"> </w:t>
      </w:r>
      <w:r w:rsidR="006150F9" w:rsidRPr="005053D8">
        <w:rPr>
          <w:lang w:val="en-US"/>
        </w:rPr>
        <w:t xml:space="preserve">The </w:t>
      </w:r>
      <w:r w:rsidR="006150F9" w:rsidRPr="005053D8">
        <w:rPr>
          <w:i/>
          <w:iCs/>
          <w:lang w:val="en-US"/>
        </w:rPr>
        <w:t>messages.log</w:t>
      </w:r>
      <w:r w:rsidR="006150F9" w:rsidRPr="005053D8">
        <w:rPr>
          <w:lang w:val="en-US"/>
        </w:rPr>
        <w:t xml:space="preserve"> file contains all the messages output by the simulation. </w:t>
      </w:r>
      <w:r w:rsidR="000227DF" w:rsidRPr="005053D8">
        <w:rPr>
          <w:lang w:val="en-US"/>
        </w:rPr>
        <w:t>The figure below provides an example for the alternate bit protocol model (ABP):</w:t>
      </w:r>
    </w:p>
    <w:tbl>
      <w:tblPr>
        <w:tblStyle w:val="TableGrid"/>
        <w:tblW w:w="0" w:type="auto"/>
        <w:shd w:val="clear" w:color="auto" w:fill="FAFAFA"/>
        <w:tblCellMar>
          <w:left w:w="170" w:type="dxa"/>
          <w:right w:w="170" w:type="dxa"/>
        </w:tblCellMar>
        <w:tblLook w:val="04A0" w:firstRow="1" w:lastRow="0" w:firstColumn="1" w:lastColumn="0" w:noHBand="0" w:noVBand="1"/>
      </w:tblPr>
      <w:tblGrid>
        <w:gridCol w:w="4480"/>
        <w:gridCol w:w="4539"/>
      </w:tblGrid>
      <w:tr w:rsidR="003224C8" w:rsidRPr="005053D8" w14:paraId="09CDD875" w14:textId="77777777" w:rsidTr="002B3B9D">
        <w:tc>
          <w:tcPr>
            <w:tcW w:w="4673" w:type="dxa"/>
            <w:tcBorders>
              <w:right w:val="single" w:sz="4" w:space="0" w:color="auto"/>
            </w:tcBorders>
            <w:shd w:val="clear" w:color="auto" w:fill="FAFAFA"/>
          </w:tcPr>
          <w:p w14:paraId="716CF57D" w14:textId="77777777" w:rsidR="003224C8" w:rsidRPr="005053D8" w:rsidRDefault="003224C8"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7C12BCE9" w14:textId="77777777" w:rsidR="003224C8" w:rsidRPr="005053D8" w:rsidRDefault="003224C8"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"name": "Alternate Bit Protocol",</w:t>
            </w:r>
          </w:p>
          <w:p w14:paraId="75E62443" w14:textId="77777777" w:rsidR="003224C8" w:rsidRPr="005053D8" w:rsidRDefault="003224C8"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"simulator": "</w:t>
            </w:r>
            <w:proofErr w:type="spellStart"/>
            <w:r w:rsidRPr="005053D8">
              <w:rPr>
                <w:rFonts w:ascii="Courier New" w:hAnsi="Courier New" w:cs="Courier New"/>
                <w:sz w:val="18"/>
                <w:szCs w:val="20"/>
                <w:lang w:val="en-US"/>
              </w:rPr>
              <w:t>CDpp</w:t>
            </w:r>
            <w:proofErr w:type="spellEnd"/>
            <w:r w:rsidRPr="005053D8">
              <w:rPr>
                <w:rFonts w:ascii="Courier New" w:hAnsi="Courier New" w:cs="Courier New"/>
                <w:sz w:val="18"/>
                <w:szCs w:val="20"/>
                <w:lang w:val="en-US"/>
              </w:rPr>
              <w:t>",</w:t>
            </w:r>
          </w:p>
          <w:p w14:paraId="68F7DC9C" w14:textId="77777777" w:rsidR="005B79F3" w:rsidRPr="005053D8" w:rsidRDefault="003224C8"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r w:rsidR="00442D57" w:rsidRPr="005053D8">
              <w:rPr>
                <w:rFonts w:ascii="Courier New" w:hAnsi="Courier New" w:cs="Courier New"/>
                <w:sz w:val="18"/>
                <w:szCs w:val="20"/>
                <w:lang w:val="en-US"/>
              </w:rPr>
              <w:t>type</w:t>
            </w:r>
            <w:r w:rsidRPr="005053D8">
              <w:rPr>
                <w:rFonts w:ascii="Courier New" w:hAnsi="Courier New" w:cs="Courier New"/>
                <w:sz w:val="18"/>
                <w:szCs w:val="20"/>
                <w:lang w:val="en-US"/>
              </w:rPr>
              <w:t>": "DEVS",</w:t>
            </w:r>
          </w:p>
          <w:p w14:paraId="07D72C82"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"nodes": [{</w:t>
            </w:r>
          </w:p>
          <w:p w14:paraId="64D336EA"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"name": "sender",</w:t>
            </w:r>
          </w:p>
          <w:p w14:paraId="15EE97FC"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"type": "atomic",</w:t>
            </w:r>
          </w:p>
          <w:p w14:paraId="7D496460" w14:textId="77777777" w:rsidR="005B79F3" w:rsidRPr="005053D8" w:rsidRDefault="005B79F3" w:rsidP="00D012EF">
            <w:pPr>
              <w:spacing w:line="276" w:lineRule="auto"/>
              <w:ind w:left="720"/>
              <w:contextualSpacing/>
              <w:rPr>
                <w:rFonts w:ascii="Courier New" w:hAnsi="Courier New" w:cs="Courier New"/>
                <w:sz w:val="18"/>
                <w:szCs w:val="20"/>
                <w:lang w:val="en-US"/>
              </w:rPr>
            </w:pPr>
            <w:r w:rsidRPr="005053D8">
              <w:rPr>
                <w:rFonts w:ascii="Courier New" w:hAnsi="Courier New" w:cs="Courier New"/>
                <w:sz w:val="18"/>
                <w:szCs w:val="20"/>
                <w:lang w:val="en-US"/>
              </w:rPr>
              <w:t>"</w:t>
            </w:r>
            <w:proofErr w:type="spellStart"/>
            <w:r w:rsidRPr="005053D8">
              <w:rPr>
                <w:rFonts w:ascii="Courier New" w:hAnsi="Courier New" w:cs="Courier New"/>
                <w:sz w:val="18"/>
                <w:szCs w:val="20"/>
                <w:lang w:val="en-US"/>
              </w:rPr>
              <w:t>svg</w:t>
            </w:r>
            <w:proofErr w:type="spellEnd"/>
            <w:r w:rsidRPr="005053D8">
              <w:rPr>
                <w:rFonts w:ascii="Courier New" w:hAnsi="Courier New" w:cs="Courier New"/>
                <w:sz w:val="18"/>
                <w:szCs w:val="20"/>
                <w:lang w:val="en-US"/>
              </w:rPr>
              <w:t>": ["#m-01"]</w:t>
            </w:r>
          </w:p>
          <w:p w14:paraId="039CC22C"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w:t>
            </w:r>
          </w:p>
          <w:p w14:paraId="2FD1B8E0"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"name": "receiver",</w:t>
            </w:r>
          </w:p>
          <w:p w14:paraId="1BAE2745"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"type": "atomic",</w:t>
            </w:r>
          </w:p>
          <w:p w14:paraId="032536E5" w14:textId="77777777" w:rsidR="005B79F3" w:rsidRPr="005053D8" w:rsidRDefault="005B79F3" w:rsidP="00D012EF">
            <w:pPr>
              <w:spacing w:line="276" w:lineRule="auto"/>
              <w:ind w:left="720"/>
              <w:contextualSpacing/>
              <w:rPr>
                <w:rFonts w:ascii="Courier New" w:hAnsi="Courier New" w:cs="Courier New"/>
                <w:sz w:val="18"/>
                <w:szCs w:val="20"/>
                <w:lang w:val="en-US"/>
              </w:rPr>
            </w:pPr>
            <w:r w:rsidRPr="005053D8">
              <w:rPr>
                <w:rFonts w:ascii="Courier New" w:hAnsi="Courier New" w:cs="Courier New"/>
                <w:sz w:val="18"/>
                <w:szCs w:val="20"/>
                <w:lang w:val="en-US"/>
              </w:rPr>
              <w:lastRenderedPageBreak/>
              <w:t>"</w:t>
            </w:r>
            <w:proofErr w:type="spellStart"/>
            <w:r w:rsidRPr="005053D8">
              <w:rPr>
                <w:rFonts w:ascii="Courier New" w:hAnsi="Courier New" w:cs="Courier New"/>
                <w:sz w:val="18"/>
                <w:szCs w:val="20"/>
                <w:lang w:val="en-US"/>
              </w:rPr>
              <w:t>svg</w:t>
            </w:r>
            <w:proofErr w:type="spellEnd"/>
            <w:r w:rsidRPr="005053D8">
              <w:rPr>
                <w:rFonts w:ascii="Courier New" w:hAnsi="Courier New" w:cs="Courier New"/>
                <w:sz w:val="18"/>
                <w:szCs w:val="20"/>
                <w:lang w:val="en-US"/>
              </w:rPr>
              <w:t>": ["#m-02"]</w:t>
            </w:r>
          </w:p>
          <w:p w14:paraId="45B7A4D7"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313BA80C"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59FFE5B4" w14:textId="0FCCE9EB"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3522E98B"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"ports": [{</w:t>
            </w:r>
          </w:p>
          <w:p w14:paraId="17664D45" w14:textId="4D32E2DF"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"model": "network",</w:t>
            </w:r>
          </w:p>
          <w:p w14:paraId="4AAF0664" w14:textId="48A154C3"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"name": "in1",</w:t>
            </w:r>
          </w:p>
          <w:p w14:paraId="3794F841" w14:textId="6EA1E746"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"type": "input",</w:t>
            </w:r>
          </w:p>
          <w:p w14:paraId="6904ABDB" w14:textId="28391666"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ab/>
              <w:t>"</w:t>
            </w:r>
            <w:proofErr w:type="spellStart"/>
            <w:r w:rsidRPr="005053D8">
              <w:rPr>
                <w:rFonts w:ascii="Courier New" w:hAnsi="Courier New" w:cs="Courier New"/>
                <w:sz w:val="18"/>
                <w:szCs w:val="20"/>
                <w:lang w:val="en-US"/>
              </w:rPr>
              <w:t>svg</w:t>
            </w:r>
            <w:proofErr w:type="spellEnd"/>
            <w:r w:rsidRPr="005053D8">
              <w:rPr>
                <w:rFonts w:ascii="Courier New" w:hAnsi="Courier New" w:cs="Courier New"/>
                <w:sz w:val="18"/>
                <w:szCs w:val="20"/>
                <w:lang w:val="en-US"/>
              </w:rPr>
              <w:t>": ["#p-05"]</w:t>
            </w:r>
          </w:p>
          <w:p w14:paraId="7341CD04" w14:textId="149AE2CC"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 {</w:t>
            </w:r>
          </w:p>
          <w:p w14:paraId="3E631833" w14:textId="1CD02811"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"model": "network",</w:t>
            </w:r>
          </w:p>
          <w:p w14:paraId="7AA43F34" w14:textId="0B92426B"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"name": "out1",</w:t>
            </w:r>
          </w:p>
          <w:p w14:paraId="0A19B690" w14:textId="45F00514"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"type": "output",</w:t>
            </w:r>
          </w:p>
          <w:p w14:paraId="177D71C8" w14:textId="1F0552B7"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svg</w:t>
            </w:r>
            <w:proofErr w:type="spellEnd"/>
            <w:r w:rsidRPr="005053D8">
              <w:rPr>
                <w:rFonts w:ascii="Courier New" w:hAnsi="Courier New" w:cs="Courier New"/>
                <w:sz w:val="18"/>
                <w:szCs w:val="20"/>
                <w:lang w:val="en-US"/>
              </w:rPr>
              <w:t>": ["#p-06"]</w:t>
            </w:r>
          </w:p>
          <w:p w14:paraId="06D7009F" w14:textId="77777777"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
          <w:p w14:paraId="38BCE9E7" w14:textId="1FD6E8D9" w:rsidR="005B79F3" w:rsidRPr="005053D8" w:rsidRDefault="005B79F3" w:rsidP="00D012EF">
            <w:pPr>
              <w:spacing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
          <w:p w14:paraId="42660A7A" w14:textId="7777777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2D67A625" w14:textId="77777777" w:rsidR="005B79F3" w:rsidRPr="005053D8" w:rsidRDefault="003224C8"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"links": [</w:t>
            </w:r>
            <w:r w:rsidR="005B79F3" w:rsidRPr="005053D8">
              <w:rPr>
                <w:rFonts w:ascii="Courier New" w:hAnsi="Courier New" w:cs="Courier New"/>
                <w:sz w:val="18"/>
                <w:szCs w:val="20"/>
                <w:lang w:val="en-US"/>
              </w:rPr>
              <w:t>{</w:t>
            </w:r>
          </w:p>
          <w:p w14:paraId="7C5DA0B2" w14:textId="54251623"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modelA</w:t>
            </w:r>
            <w:proofErr w:type="spellEnd"/>
            <w:r w:rsidRPr="005053D8">
              <w:rPr>
                <w:rFonts w:ascii="Courier New" w:hAnsi="Courier New" w:cs="Courier New"/>
                <w:sz w:val="18"/>
                <w:szCs w:val="20"/>
                <w:lang w:val="en-US"/>
              </w:rPr>
              <w:t>": "network",</w:t>
            </w:r>
          </w:p>
          <w:p w14:paraId="2EEAC2E7" w14:textId="27535A38"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portA</w:t>
            </w:r>
            <w:proofErr w:type="spellEnd"/>
            <w:r w:rsidRPr="005053D8">
              <w:rPr>
                <w:rFonts w:ascii="Courier New" w:hAnsi="Courier New" w:cs="Courier New"/>
                <w:sz w:val="18"/>
                <w:szCs w:val="20"/>
                <w:lang w:val="en-US"/>
              </w:rPr>
              <w:t>": "out1",</w:t>
            </w:r>
          </w:p>
          <w:p w14:paraId="7F43E3AB" w14:textId="5B4194B7"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modelB</w:t>
            </w:r>
            <w:proofErr w:type="spellEnd"/>
            <w:r w:rsidRPr="005053D8">
              <w:rPr>
                <w:rFonts w:ascii="Courier New" w:hAnsi="Courier New" w:cs="Courier New"/>
                <w:sz w:val="18"/>
                <w:szCs w:val="20"/>
                <w:lang w:val="en-US"/>
              </w:rPr>
              <w:t>": "receiver",</w:t>
            </w:r>
          </w:p>
          <w:p w14:paraId="6A820976" w14:textId="2B64919A"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portB</w:t>
            </w:r>
            <w:proofErr w:type="spellEnd"/>
            <w:r w:rsidRPr="005053D8">
              <w:rPr>
                <w:rFonts w:ascii="Courier New" w:hAnsi="Courier New" w:cs="Courier New"/>
                <w:sz w:val="18"/>
                <w:szCs w:val="20"/>
                <w:lang w:val="en-US"/>
              </w:rPr>
              <w:t>": "in",</w:t>
            </w:r>
          </w:p>
          <w:p w14:paraId="19B1D4E7" w14:textId="6FD42B85"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ab/>
              <w:t>"</w:t>
            </w:r>
            <w:proofErr w:type="spellStart"/>
            <w:r w:rsidRPr="005053D8">
              <w:rPr>
                <w:rFonts w:ascii="Courier New" w:hAnsi="Courier New" w:cs="Courier New"/>
                <w:sz w:val="18"/>
                <w:szCs w:val="20"/>
                <w:lang w:val="en-US"/>
              </w:rPr>
              <w:t>svg</w:t>
            </w:r>
            <w:proofErr w:type="spellEnd"/>
            <w:r w:rsidRPr="005053D8">
              <w:rPr>
                <w:rFonts w:ascii="Courier New" w:hAnsi="Courier New" w:cs="Courier New"/>
                <w:sz w:val="18"/>
                <w:szCs w:val="20"/>
                <w:lang w:val="en-US"/>
              </w:rPr>
              <w:t>": ["#l-06"]</w:t>
            </w:r>
          </w:p>
          <w:p w14:paraId="56415E02" w14:textId="3C4D8262"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w:t>
            </w:r>
          </w:p>
          <w:p w14:paraId="24C0667E" w14:textId="7E80D1A2"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modelA</w:t>
            </w:r>
            <w:proofErr w:type="spellEnd"/>
            <w:r w:rsidRPr="005053D8">
              <w:rPr>
                <w:rFonts w:ascii="Courier New" w:hAnsi="Courier New" w:cs="Courier New"/>
                <w:sz w:val="18"/>
                <w:szCs w:val="20"/>
                <w:lang w:val="en-US"/>
              </w:rPr>
              <w:t>": "network",</w:t>
            </w:r>
          </w:p>
          <w:p w14:paraId="0428BB9B" w14:textId="4E132BCD"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portA</w:t>
            </w:r>
            <w:proofErr w:type="spellEnd"/>
            <w:r w:rsidRPr="005053D8">
              <w:rPr>
                <w:rFonts w:ascii="Courier New" w:hAnsi="Courier New" w:cs="Courier New"/>
                <w:sz w:val="18"/>
                <w:szCs w:val="20"/>
                <w:lang w:val="en-US"/>
              </w:rPr>
              <w:t>": "out2",</w:t>
            </w:r>
          </w:p>
          <w:p w14:paraId="29B1D5E5" w14:textId="349F4398"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modelB</w:t>
            </w:r>
            <w:proofErr w:type="spellEnd"/>
            <w:r w:rsidRPr="005053D8">
              <w:rPr>
                <w:rFonts w:ascii="Courier New" w:hAnsi="Courier New" w:cs="Courier New"/>
                <w:sz w:val="18"/>
                <w:szCs w:val="20"/>
                <w:lang w:val="en-US"/>
              </w:rPr>
              <w:t>": "sender",</w:t>
            </w:r>
          </w:p>
          <w:p w14:paraId="26676897" w14:textId="31F9E03E"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portB</w:t>
            </w:r>
            <w:proofErr w:type="spellEnd"/>
            <w:r w:rsidRPr="005053D8">
              <w:rPr>
                <w:rFonts w:ascii="Courier New" w:hAnsi="Courier New" w:cs="Courier New"/>
                <w:sz w:val="18"/>
                <w:szCs w:val="20"/>
                <w:lang w:val="en-US"/>
              </w:rPr>
              <w:t>": "</w:t>
            </w:r>
            <w:proofErr w:type="spellStart"/>
            <w:r w:rsidRPr="005053D8">
              <w:rPr>
                <w:rFonts w:ascii="Courier New" w:hAnsi="Courier New" w:cs="Courier New"/>
                <w:sz w:val="18"/>
                <w:szCs w:val="20"/>
                <w:lang w:val="en-US"/>
              </w:rPr>
              <w:t>ackin</w:t>
            </w:r>
            <w:proofErr w:type="spellEnd"/>
            <w:r w:rsidRPr="005053D8">
              <w:rPr>
                <w:rFonts w:ascii="Courier New" w:hAnsi="Courier New" w:cs="Courier New"/>
                <w:sz w:val="18"/>
                <w:szCs w:val="20"/>
                <w:lang w:val="en-US"/>
              </w:rPr>
              <w:t>",</w:t>
            </w:r>
          </w:p>
          <w:p w14:paraId="68243DBF" w14:textId="2CD70BF3" w:rsidR="005B79F3"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 xml:space="preserve">    "</w:t>
            </w:r>
            <w:proofErr w:type="spellStart"/>
            <w:r w:rsidRPr="005053D8">
              <w:rPr>
                <w:rFonts w:ascii="Courier New" w:hAnsi="Courier New" w:cs="Courier New"/>
                <w:sz w:val="18"/>
                <w:szCs w:val="20"/>
                <w:lang w:val="en-US"/>
              </w:rPr>
              <w:t>svg</w:t>
            </w:r>
            <w:proofErr w:type="spellEnd"/>
            <w:r w:rsidRPr="005053D8">
              <w:rPr>
                <w:rFonts w:ascii="Courier New" w:hAnsi="Courier New" w:cs="Courier New"/>
                <w:sz w:val="18"/>
                <w:szCs w:val="20"/>
                <w:lang w:val="en-US"/>
              </w:rPr>
              <w:t>": ["#l-04"]</w:t>
            </w:r>
          </w:p>
          <w:p w14:paraId="1C5D0148" w14:textId="0B16469D" w:rsidR="003224C8" w:rsidRPr="005053D8" w:rsidRDefault="005B79F3"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r w:rsidR="003224C8" w:rsidRPr="005053D8">
              <w:rPr>
                <w:rFonts w:ascii="Courier New" w:hAnsi="Courier New" w:cs="Courier New"/>
                <w:sz w:val="18"/>
                <w:szCs w:val="20"/>
                <w:lang w:val="en-US"/>
              </w:rPr>
              <w:t xml:space="preserve">, </w:t>
            </w:r>
          </w:p>
          <w:p w14:paraId="3706F2C3" w14:textId="77777777" w:rsidR="003224C8" w:rsidRPr="005053D8" w:rsidRDefault="003224C8"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209BE0E2" w14:textId="77777777" w:rsidR="003224C8" w:rsidRPr="005053D8" w:rsidRDefault="003224C8" w:rsidP="00D012EF">
            <w:pPr>
              <w:spacing w:line="276" w:lineRule="auto"/>
              <w:ind w:left="308"/>
              <w:contextualSpacing/>
              <w:rPr>
                <w:rFonts w:ascii="Courier New" w:hAnsi="Courier New" w:cs="Courier New"/>
                <w:sz w:val="18"/>
                <w:szCs w:val="20"/>
                <w:lang w:val="en-US"/>
              </w:rPr>
            </w:pPr>
            <w:r w:rsidRPr="005053D8">
              <w:rPr>
                <w:rFonts w:ascii="Courier New" w:hAnsi="Courier New" w:cs="Courier New"/>
                <w:sz w:val="18"/>
                <w:szCs w:val="20"/>
                <w:lang w:val="en-US"/>
              </w:rPr>
              <w:t>]</w:t>
            </w:r>
          </w:p>
          <w:p w14:paraId="170F00DE" w14:textId="77777777" w:rsidR="003224C8" w:rsidRPr="005053D8" w:rsidRDefault="003224C8" w:rsidP="00D012EF">
            <w:pPr>
              <w:spacing w:line="276" w:lineRule="auto"/>
              <w:ind w:left="24"/>
              <w:contextualSpacing/>
              <w:rPr>
                <w:lang w:val="en-US"/>
              </w:rPr>
            </w:pPr>
            <w:r w:rsidRPr="005053D8">
              <w:rPr>
                <w:rFonts w:ascii="Courier New" w:hAnsi="Courier New" w:cs="Courier New"/>
                <w:sz w:val="18"/>
                <w:szCs w:val="20"/>
                <w:lang w:val="en-US"/>
              </w:rPr>
              <w:t>}</w:t>
            </w:r>
          </w:p>
        </w:tc>
        <w:tc>
          <w:tcPr>
            <w:tcW w:w="4677" w:type="dxa"/>
            <w:tcBorders>
              <w:top w:val="single" w:sz="4" w:space="0" w:color="auto"/>
              <w:left w:val="single" w:sz="4" w:space="0" w:color="auto"/>
              <w:bottom w:val="single" w:sz="4" w:space="0" w:color="auto"/>
              <w:right w:val="single" w:sz="4" w:space="0" w:color="auto"/>
            </w:tcBorders>
            <w:shd w:val="clear" w:color="auto" w:fill="FAFAFA"/>
          </w:tcPr>
          <w:p w14:paraId="35A0F20E" w14:textId="77777777" w:rsidR="003224C8" w:rsidRPr="005053D8" w:rsidRDefault="003224C8" w:rsidP="00D012EF">
            <w:pPr>
              <w:spacing w:before="0" w:after="0"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lastRenderedPageBreak/>
              <w:t>...</w:t>
            </w:r>
          </w:p>
          <w:p w14:paraId="7A72DFC5"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00:00:20:000;7,11;9,1</w:t>
            </w:r>
          </w:p>
          <w:p w14:paraId="23FF7CDB"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00:00:22:987;12,11</w:t>
            </w:r>
          </w:p>
          <w:p w14:paraId="1B65B3CE"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00:00:32:987;5,1</w:t>
            </w:r>
          </w:p>
          <w:p w14:paraId="27AF9BF0"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00:00:50:000;7,11;9,1</w:t>
            </w:r>
          </w:p>
          <w:p w14:paraId="16FDFF36"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00:00:51:957;12,11</w:t>
            </w:r>
          </w:p>
          <w:p w14:paraId="293476DC"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00:01:01:957;5,1</w:t>
            </w:r>
          </w:p>
          <w:p w14:paraId="5CC0B142"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00:01:04:992;14,1;10,1</w:t>
            </w:r>
          </w:p>
          <w:p w14:paraId="675D1AEC"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00:01:14:992;7,20;9,2</w:t>
            </w:r>
          </w:p>
          <w:p w14:paraId="79DEC9CA"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00:01:17:174;12,20</w:t>
            </w:r>
          </w:p>
          <w:p w14:paraId="72F04676"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00:01:27:174;5,0</w:t>
            </w:r>
          </w:p>
          <w:p w14:paraId="06CC1548"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lastRenderedPageBreak/>
              <w:t>00:01:44:992;7,20;9,2</w:t>
            </w:r>
          </w:p>
          <w:p w14:paraId="5E591ABC"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00:01:48:841;12,20</w:t>
            </w:r>
          </w:p>
          <w:p w14:paraId="1B638540"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00:01:58:841;5,0</w:t>
            </w:r>
          </w:p>
          <w:p w14:paraId="53FBB1C1"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00:02:02:496;14,0;10,0</w:t>
            </w:r>
          </w:p>
          <w:p w14:paraId="79DF1A38"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00:02:12:496;7,31;9,3</w:t>
            </w:r>
          </w:p>
          <w:p w14:paraId="7EFDBFC4" w14:textId="77777777" w:rsidR="003224C8" w:rsidRPr="005053D8" w:rsidRDefault="003224C8" w:rsidP="00D012EF">
            <w:pPr>
              <w:spacing w:before="0" w:after="0" w:line="276" w:lineRule="auto"/>
              <w:rPr>
                <w:rFonts w:ascii="Courier New" w:hAnsi="Courier New" w:cs="Courier New"/>
                <w:sz w:val="18"/>
                <w:szCs w:val="20"/>
                <w:lang w:val="en-US"/>
              </w:rPr>
            </w:pPr>
            <w:r w:rsidRPr="005053D8">
              <w:rPr>
                <w:rFonts w:ascii="Courier New" w:hAnsi="Courier New" w:cs="Courier New"/>
                <w:sz w:val="18"/>
                <w:szCs w:val="20"/>
                <w:lang w:val="en-US"/>
              </w:rPr>
              <w:t>00:02:15:942;12,31</w:t>
            </w:r>
          </w:p>
          <w:p w14:paraId="67B2B1EB" w14:textId="77777777" w:rsidR="003224C8" w:rsidRPr="005053D8" w:rsidRDefault="003224C8" w:rsidP="00D012EF">
            <w:pPr>
              <w:spacing w:before="0" w:after="0"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00:02:25:942;5,1</w:t>
            </w:r>
          </w:p>
          <w:p w14:paraId="4D607DFB" w14:textId="77777777" w:rsidR="003224C8" w:rsidRPr="005053D8" w:rsidRDefault="003224C8" w:rsidP="00D012EF">
            <w:pPr>
              <w:spacing w:before="0" w:after="0" w:line="276" w:lineRule="auto"/>
              <w:contextualSpacing/>
              <w:rPr>
                <w:rFonts w:ascii="Courier New" w:hAnsi="Courier New" w:cs="Courier New"/>
                <w:sz w:val="18"/>
                <w:szCs w:val="20"/>
                <w:lang w:val="en-US"/>
              </w:rPr>
            </w:pPr>
            <w:r w:rsidRPr="005053D8">
              <w:rPr>
                <w:rFonts w:ascii="Courier New" w:hAnsi="Courier New" w:cs="Courier New"/>
                <w:sz w:val="18"/>
                <w:szCs w:val="20"/>
                <w:lang w:val="en-US"/>
              </w:rPr>
              <w:t>...</w:t>
            </w:r>
          </w:p>
        </w:tc>
      </w:tr>
    </w:tbl>
    <w:p w14:paraId="33D5A755" w14:textId="3EA798AC" w:rsidR="000227DF" w:rsidRPr="005053D8" w:rsidRDefault="000227DF" w:rsidP="00D012EF">
      <w:pPr>
        <w:pStyle w:val="Caption"/>
        <w:spacing w:line="276" w:lineRule="auto"/>
        <w:jc w:val="center"/>
        <w:rPr>
          <w:b/>
          <w:color w:val="CC0000"/>
          <w:szCs w:val="20"/>
          <w:lang w:val="en-US"/>
        </w:rPr>
      </w:pPr>
      <w:r w:rsidRPr="005053D8">
        <w:rPr>
          <w:lang w:val="en-US"/>
        </w:rPr>
        <w:lastRenderedPageBreak/>
        <w:t xml:space="preserve">Figure </w:t>
      </w:r>
      <w:r w:rsidRPr="005053D8">
        <w:rPr>
          <w:lang w:val="en-US"/>
        </w:rPr>
        <w:fldChar w:fldCharType="begin"/>
      </w:r>
      <w:r w:rsidRPr="005053D8">
        <w:rPr>
          <w:lang w:val="en-US"/>
        </w:rPr>
        <w:instrText xml:space="preserve"> SEQ Figure \* ARABIC </w:instrText>
      </w:r>
      <w:r w:rsidRPr="005053D8">
        <w:rPr>
          <w:lang w:val="en-US"/>
        </w:rPr>
        <w:fldChar w:fldCharType="separate"/>
      </w:r>
      <w:r w:rsidR="003742C4">
        <w:rPr>
          <w:noProof/>
          <w:lang w:val="en-US"/>
        </w:rPr>
        <w:t>10</w:t>
      </w:r>
      <w:r w:rsidRPr="005053D8">
        <w:rPr>
          <w:lang w:val="en-US"/>
        </w:rPr>
        <w:fldChar w:fldCharType="end"/>
      </w:r>
      <w:r w:rsidRPr="005053D8">
        <w:rPr>
          <w:szCs w:val="20"/>
          <w:lang w:val="en-US"/>
        </w:rPr>
        <w:t xml:space="preserve"> example of a JSON structure file</w:t>
      </w:r>
      <w:r w:rsidR="002B3B9D" w:rsidRPr="005053D8">
        <w:rPr>
          <w:szCs w:val="20"/>
          <w:lang w:val="en-US"/>
        </w:rPr>
        <w:t xml:space="preserve"> for the ABP </w:t>
      </w:r>
      <w:r w:rsidR="002B3B9D" w:rsidRPr="005053D8">
        <w:rPr>
          <w:szCs w:val="20"/>
          <w:lang w:val="en-US"/>
        </w:rPr>
        <w:br/>
        <w:t>model (left) and the corresponding messages file (right)</w:t>
      </w:r>
      <w:r w:rsidRPr="005053D8">
        <w:rPr>
          <w:szCs w:val="20"/>
          <w:lang w:val="en-US"/>
        </w:rPr>
        <w:t>.</w:t>
      </w:r>
    </w:p>
    <w:p w14:paraId="58608C40" w14:textId="78984FB7" w:rsidR="002738B3" w:rsidRPr="005053D8" w:rsidRDefault="003224C8" w:rsidP="00D012EF">
      <w:pPr>
        <w:rPr>
          <w:lang w:val="en-US"/>
        </w:rPr>
      </w:pPr>
      <w:r w:rsidRPr="005053D8">
        <w:rPr>
          <w:lang w:val="en-US"/>
        </w:rPr>
        <w:t xml:space="preserve">The </w:t>
      </w:r>
      <w:proofErr w:type="spellStart"/>
      <w:r w:rsidRPr="005053D8">
        <w:rPr>
          <w:i/>
          <w:iCs/>
          <w:lang w:val="en-US"/>
        </w:rPr>
        <w:t>structure.json</w:t>
      </w:r>
      <w:proofErr w:type="spellEnd"/>
      <w:r w:rsidRPr="005053D8">
        <w:rPr>
          <w:lang w:val="en-US"/>
        </w:rPr>
        <w:t xml:space="preserve"> file contains the following elements:</w:t>
      </w:r>
    </w:p>
    <w:p w14:paraId="29EB2889" w14:textId="77777777" w:rsidR="003224C8" w:rsidRPr="005053D8" w:rsidRDefault="003224C8" w:rsidP="00D012EF">
      <w:pPr>
        <w:pStyle w:val="ListParagraph"/>
        <w:numPr>
          <w:ilvl w:val="0"/>
          <w:numId w:val="13"/>
        </w:numPr>
        <w:spacing w:before="120" w:after="120"/>
        <w:ind w:hanging="357"/>
        <w:contextualSpacing w:val="0"/>
        <w:rPr>
          <w:lang w:val="en-US"/>
        </w:rPr>
      </w:pPr>
      <w:r w:rsidRPr="005053D8">
        <w:rPr>
          <w:lang w:val="en-US"/>
        </w:rPr>
        <w:t>name: The n</w:t>
      </w:r>
      <w:r w:rsidR="00566BAB" w:rsidRPr="005053D8">
        <w:rPr>
          <w:lang w:val="en-US"/>
        </w:rPr>
        <w:t>ame of the simulation model</w:t>
      </w:r>
    </w:p>
    <w:p w14:paraId="608B158D" w14:textId="77777777" w:rsidR="003224C8" w:rsidRPr="005053D8" w:rsidRDefault="003224C8" w:rsidP="00D012EF">
      <w:pPr>
        <w:pStyle w:val="ListParagraph"/>
        <w:numPr>
          <w:ilvl w:val="0"/>
          <w:numId w:val="13"/>
        </w:numPr>
        <w:spacing w:before="120" w:after="120"/>
        <w:ind w:hanging="357"/>
        <w:contextualSpacing w:val="0"/>
        <w:rPr>
          <w:lang w:val="en-US"/>
        </w:rPr>
      </w:pPr>
      <w:r w:rsidRPr="005053D8">
        <w:rPr>
          <w:lang w:val="en-US"/>
        </w:rPr>
        <w:t xml:space="preserve">simulator: The name of the </w:t>
      </w:r>
      <w:r w:rsidR="00566BAB" w:rsidRPr="005053D8">
        <w:rPr>
          <w:lang w:val="en-US"/>
        </w:rPr>
        <w:t>simulator used</w:t>
      </w:r>
    </w:p>
    <w:p w14:paraId="0AF14E71" w14:textId="4A144D54" w:rsidR="002738B3" w:rsidRPr="005053D8" w:rsidRDefault="003224C8" w:rsidP="00D012EF">
      <w:pPr>
        <w:pStyle w:val="ListParagraph"/>
        <w:numPr>
          <w:ilvl w:val="0"/>
          <w:numId w:val="13"/>
        </w:numPr>
        <w:spacing w:before="120" w:after="120"/>
        <w:ind w:hanging="357"/>
        <w:contextualSpacing w:val="0"/>
        <w:rPr>
          <w:lang w:val="en-US"/>
        </w:rPr>
      </w:pPr>
      <w:r w:rsidRPr="005053D8">
        <w:rPr>
          <w:lang w:val="en-US"/>
        </w:rPr>
        <w:t>type: The</w:t>
      </w:r>
      <w:r w:rsidR="00566BAB" w:rsidRPr="005053D8">
        <w:rPr>
          <w:lang w:val="en-US"/>
        </w:rPr>
        <w:t xml:space="preserve"> type of simulation model (DEVS or </w:t>
      </w:r>
      <w:proofErr w:type="spellStart"/>
      <w:r w:rsidR="00566BAB" w:rsidRPr="005053D8">
        <w:rPr>
          <w:lang w:val="en-US"/>
        </w:rPr>
        <w:t>CellDEVS</w:t>
      </w:r>
      <w:proofErr w:type="spellEnd"/>
      <w:r w:rsidR="00566BAB" w:rsidRPr="005053D8">
        <w:rPr>
          <w:lang w:val="en-US"/>
        </w:rPr>
        <w:t>).</w:t>
      </w:r>
    </w:p>
    <w:p w14:paraId="665AFAB3" w14:textId="7598EAFD" w:rsidR="002738B3" w:rsidRPr="005053D8" w:rsidRDefault="00DB5537" w:rsidP="00D012EF">
      <w:pPr>
        <w:pStyle w:val="ListParagraph"/>
        <w:numPr>
          <w:ilvl w:val="0"/>
          <w:numId w:val="13"/>
        </w:numPr>
        <w:spacing w:before="120" w:after="120"/>
        <w:ind w:hanging="357"/>
        <w:contextualSpacing w:val="0"/>
        <w:rPr>
          <w:lang w:val="en-US"/>
        </w:rPr>
      </w:pPr>
      <w:r w:rsidRPr="005053D8">
        <w:rPr>
          <w:lang w:val="en-US"/>
        </w:rPr>
        <w:t>nodes</w:t>
      </w:r>
      <w:r w:rsidR="00566BAB" w:rsidRPr="005053D8">
        <w:rPr>
          <w:lang w:val="en-US"/>
        </w:rPr>
        <w:t xml:space="preserve">: an array </w:t>
      </w:r>
      <w:r w:rsidRPr="005053D8">
        <w:rPr>
          <w:lang w:val="en-US"/>
        </w:rPr>
        <w:t xml:space="preserve">of nodes representing </w:t>
      </w:r>
      <w:r w:rsidR="00566BAB" w:rsidRPr="005053D8">
        <w:rPr>
          <w:lang w:val="en-US"/>
        </w:rPr>
        <w:t>the atomic and coupled models that compose the simulation model.</w:t>
      </w:r>
      <w:r w:rsidR="003224C8" w:rsidRPr="005053D8">
        <w:rPr>
          <w:lang w:val="en-US"/>
        </w:rPr>
        <w:t xml:space="preserve"> Each model (atomic or coupled) contains the following elements:</w:t>
      </w:r>
    </w:p>
    <w:p w14:paraId="6403F8AD" w14:textId="77777777" w:rsidR="003224C8" w:rsidRPr="005053D8" w:rsidRDefault="003224C8" w:rsidP="00D012EF">
      <w:pPr>
        <w:pStyle w:val="ListParagraph"/>
        <w:numPr>
          <w:ilvl w:val="1"/>
          <w:numId w:val="13"/>
        </w:numPr>
        <w:spacing w:before="120" w:after="120"/>
        <w:ind w:hanging="357"/>
        <w:contextualSpacing w:val="0"/>
        <w:rPr>
          <w:lang w:val="en-US"/>
        </w:rPr>
      </w:pPr>
      <w:r w:rsidRPr="005053D8">
        <w:rPr>
          <w:lang w:val="en-US"/>
        </w:rPr>
        <w:t>name: the name of the model</w:t>
      </w:r>
    </w:p>
    <w:p w14:paraId="6A7058B2" w14:textId="067BDD48" w:rsidR="002738B3" w:rsidRPr="005053D8" w:rsidRDefault="003224C8" w:rsidP="00D012EF">
      <w:pPr>
        <w:pStyle w:val="ListParagraph"/>
        <w:numPr>
          <w:ilvl w:val="1"/>
          <w:numId w:val="13"/>
        </w:numPr>
        <w:spacing w:before="120" w:after="120"/>
        <w:ind w:hanging="357"/>
        <w:contextualSpacing w:val="0"/>
        <w:rPr>
          <w:lang w:val="en-US"/>
        </w:rPr>
      </w:pPr>
      <w:r w:rsidRPr="005053D8">
        <w:rPr>
          <w:lang w:val="en-US"/>
        </w:rPr>
        <w:t xml:space="preserve">type: the type of the model </w:t>
      </w:r>
      <w:r w:rsidR="00566BAB" w:rsidRPr="005053D8">
        <w:rPr>
          <w:lang w:val="en-US"/>
        </w:rPr>
        <w:t>(atomic or coupled)</w:t>
      </w:r>
    </w:p>
    <w:p w14:paraId="58E4BFE3" w14:textId="5C59EC2F" w:rsidR="009A52E6" w:rsidRPr="005053D8" w:rsidRDefault="009A52E6" w:rsidP="00D012EF">
      <w:pPr>
        <w:pStyle w:val="ListParagraph"/>
        <w:numPr>
          <w:ilvl w:val="1"/>
          <w:numId w:val="13"/>
        </w:numPr>
        <w:spacing w:before="120" w:after="120"/>
        <w:ind w:hanging="357"/>
        <w:contextualSpacing w:val="0"/>
        <w:rPr>
          <w:lang w:val="en-US"/>
        </w:rPr>
      </w:pPr>
      <w:proofErr w:type="spellStart"/>
      <w:r w:rsidRPr="005053D8">
        <w:rPr>
          <w:lang w:val="en-US"/>
        </w:rPr>
        <w:t>svg</w:t>
      </w:r>
      <w:proofErr w:type="spellEnd"/>
      <w:r w:rsidRPr="005053D8">
        <w:rPr>
          <w:lang w:val="en-US"/>
        </w:rPr>
        <w:t xml:space="preserve">: the </w:t>
      </w:r>
      <w:proofErr w:type="spellStart"/>
      <w:r w:rsidRPr="005053D8">
        <w:rPr>
          <w:lang w:val="en-US"/>
        </w:rPr>
        <w:t>svg</w:t>
      </w:r>
      <w:proofErr w:type="spellEnd"/>
      <w:r w:rsidRPr="005053D8">
        <w:rPr>
          <w:lang w:val="en-US"/>
        </w:rPr>
        <w:t xml:space="preserve"> elements in the diagram that correspond to the model</w:t>
      </w:r>
    </w:p>
    <w:p w14:paraId="00C6B79F" w14:textId="7D1D90EA" w:rsidR="00F509E5" w:rsidRPr="005053D8" w:rsidRDefault="0085455A" w:rsidP="00D012EF">
      <w:pPr>
        <w:pStyle w:val="ListParagraph"/>
        <w:numPr>
          <w:ilvl w:val="1"/>
          <w:numId w:val="13"/>
        </w:numPr>
        <w:spacing w:before="120" w:after="120"/>
        <w:ind w:hanging="357"/>
        <w:contextualSpacing w:val="0"/>
        <w:rPr>
          <w:lang w:val="en-US"/>
        </w:rPr>
      </w:pPr>
      <w:r w:rsidRPr="005053D8">
        <w:rPr>
          <w:lang w:val="en-US"/>
        </w:rPr>
        <w:t>s</w:t>
      </w:r>
      <w:r w:rsidR="00F509E5" w:rsidRPr="005053D8">
        <w:rPr>
          <w:lang w:val="en-US"/>
        </w:rPr>
        <w:t>ize: (Cell-DEVS models only) an array of integer representing the dimensions of the cell-space for the model</w:t>
      </w:r>
    </w:p>
    <w:p w14:paraId="67F959A2" w14:textId="32618F5A" w:rsidR="009A52E6" w:rsidRPr="005053D8" w:rsidRDefault="009A52E6" w:rsidP="00D012EF">
      <w:pPr>
        <w:pStyle w:val="ListParagraph"/>
        <w:numPr>
          <w:ilvl w:val="0"/>
          <w:numId w:val="13"/>
        </w:numPr>
        <w:spacing w:before="120" w:after="120"/>
        <w:contextualSpacing w:val="0"/>
        <w:rPr>
          <w:lang w:val="en-US"/>
        </w:rPr>
      </w:pPr>
      <w:r w:rsidRPr="005053D8">
        <w:rPr>
          <w:lang w:val="en-US"/>
        </w:rPr>
        <w:lastRenderedPageBreak/>
        <w:t xml:space="preserve">ports: an array </w:t>
      </w:r>
      <w:r w:rsidR="00F509E5" w:rsidRPr="005053D8">
        <w:rPr>
          <w:lang w:val="en-US"/>
        </w:rPr>
        <w:t>containing</w:t>
      </w:r>
      <w:r w:rsidRPr="005053D8">
        <w:rPr>
          <w:lang w:val="en-US"/>
        </w:rPr>
        <w:t xml:space="preserve"> ports that compose the simulation model. Each port contains the following elements:</w:t>
      </w:r>
    </w:p>
    <w:p w14:paraId="6BA50C2A" w14:textId="1E02C00A" w:rsidR="009A52E6" w:rsidRPr="005053D8" w:rsidRDefault="009A52E6" w:rsidP="00D012EF">
      <w:pPr>
        <w:pStyle w:val="ListParagraph"/>
        <w:numPr>
          <w:ilvl w:val="1"/>
          <w:numId w:val="13"/>
        </w:numPr>
        <w:spacing w:before="120" w:after="120"/>
        <w:contextualSpacing w:val="0"/>
        <w:rPr>
          <w:lang w:val="en-US"/>
        </w:rPr>
      </w:pPr>
      <w:r w:rsidRPr="005053D8">
        <w:rPr>
          <w:lang w:val="en-US"/>
        </w:rPr>
        <w:t>model: the name of the model associated to the port</w:t>
      </w:r>
    </w:p>
    <w:p w14:paraId="7BD5D2D8" w14:textId="75857D0C" w:rsidR="009A52E6" w:rsidRPr="005053D8" w:rsidRDefault="009A52E6" w:rsidP="00D012EF">
      <w:pPr>
        <w:pStyle w:val="ListParagraph"/>
        <w:numPr>
          <w:ilvl w:val="1"/>
          <w:numId w:val="13"/>
        </w:numPr>
        <w:spacing w:before="120" w:after="120"/>
        <w:ind w:hanging="357"/>
        <w:contextualSpacing w:val="0"/>
        <w:rPr>
          <w:lang w:val="en-US"/>
        </w:rPr>
      </w:pPr>
      <w:r w:rsidRPr="005053D8">
        <w:rPr>
          <w:lang w:val="en-US"/>
        </w:rPr>
        <w:t>name: the name of the port</w:t>
      </w:r>
    </w:p>
    <w:p w14:paraId="67F39492" w14:textId="77777777" w:rsidR="009A52E6" w:rsidRPr="005053D8" w:rsidRDefault="009A52E6" w:rsidP="00D012EF">
      <w:pPr>
        <w:pStyle w:val="ListParagraph"/>
        <w:numPr>
          <w:ilvl w:val="1"/>
          <w:numId w:val="13"/>
        </w:numPr>
        <w:spacing w:before="120" w:after="120"/>
        <w:ind w:hanging="357"/>
        <w:contextualSpacing w:val="0"/>
        <w:rPr>
          <w:lang w:val="en-US"/>
        </w:rPr>
      </w:pPr>
      <w:r w:rsidRPr="005053D8">
        <w:rPr>
          <w:lang w:val="en-US"/>
        </w:rPr>
        <w:t>type: the type of the port (input or output)</w:t>
      </w:r>
    </w:p>
    <w:p w14:paraId="2B732817" w14:textId="2E9D1676" w:rsidR="009A52E6" w:rsidRPr="005053D8" w:rsidRDefault="009A52E6" w:rsidP="00D012EF">
      <w:pPr>
        <w:pStyle w:val="ListParagraph"/>
        <w:numPr>
          <w:ilvl w:val="1"/>
          <w:numId w:val="13"/>
        </w:numPr>
        <w:spacing w:before="120" w:after="120"/>
        <w:ind w:hanging="357"/>
        <w:contextualSpacing w:val="0"/>
        <w:rPr>
          <w:lang w:val="en-US"/>
        </w:rPr>
      </w:pPr>
      <w:proofErr w:type="spellStart"/>
      <w:r w:rsidRPr="005053D8">
        <w:rPr>
          <w:lang w:val="en-US"/>
        </w:rPr>
        <w:t>svg</w:t>
      </w:r>
      <w:proofErr w:type="spellEnd"/>
      <w:r w:rsidRPr="005053D8">
        <w:rPr>
          <w:lang w:val="en-US"/>
        </w:rPr>
        <w:t xml:space="preserve">: the </w:t>
      </w:r>
      <w:proofErr w:type="spellStart"/>
      <w:r w:rsidRPr="005053D8">
        <w:rPr>
          <w:lang w:val="en-US"/>
        </w:rPr>
        <w:t>svg</w:t>
      </w:r>
      <w:proofErr w:type="spellEnd"/>
      <w:r w:rsidRPr="005053D8">
        <w:rPr>
          <w:lang w:val="en-US"/>
        </w:rPr>
        <w:t xml:space="preserve"> elements in the diagram that correspond to the model</w:t>
      </w:r>
    </w:p>
    <w:p w14:paraId="5B737133" w14:textId="28A7E9D8" w:rsidR="00F509E5" w:rsidRPr="005053D8" w:rsidRDefault="00F509E5" w:rsidP="00D012EF">
      <w:pPr>
        <w:pStyle w:val="ListParagraph"/>
        <w:numPr>
          <w:ilvl w:val="0"/>
          <w:numId w:val="13"/>
        </w:numPr>
        <w:spacing w:before="120" w:after="120"/>
        <w:contextualSpacing w:val="0"/>
        <w:rPr>
          <w:lang w:val="en-US"/>
        </w:rPr>
      </w:pPr>
      <w:r w:rsidRPr="005053D8">
        <w:rPr>
          <w:lang w:val="en-US"/>
        </w:rPr>
        <w:t xml:space="preserve">links: an array containing links that relate different elements of the simulation model. Each link contains the following elements: </w:t>
      </w:r>
    </w:p>
    <w:p w14:paraId="67699722" w14:textId="74EA7BF9" w:rsidR="00F509E5" w:rsidRPr="005053D8" w:rsidRDefault="00F509E5" w:rsidP="00D012EF">
      <w:pPr>
        <w:pStyle w:val="ListParagraph"/>
        <w:numPr>
          <w:ilvl w:val="1"/>
          <w:numId w:val="13"/>
        </w:numPr>
        <w:spacing w:before="120" w:after="120"/>
        <w:ind w:hanging="357"/>
        <w:contextualSpacing w:val="0"/>
        <w:rPr>
          <w:lang w:val="en-US"/>
        </w:rPr>
      </w:pPr>
      <w:proofErr w:type="spellStart"/>
      <w:r w:rsidRPr="005053D8">
        <w:rPr>
          <w:lang w:val="en-US"/>
        </w:rPr>
        <w:t>modelA</w:t>
      </w:r>
      <w:proofErr w:type="spellEnd"/>
      <w:r w:rsidRPr="005053D8">
        <w:rPr>
          <w:lang w:val="en-US"/>
        </w:rPr>
        <w:t>: the name of the origin model for the link</w:t>
      </w:r>
    </w:p>
    <w:p w14:paraId="62A2EFB3" w14:textId="4236D067" w:rsidR="00F509E5" w:rsidRPr="005053D8" w:rsidRDefault="00F509E5" w:rsidP="00D012EF">
      <w:pPr>
        <w:pStyle w:val="ListParagraph"/>
        <w:numPr>
          <w:ilvl w:val="1"/>
          <w:numId w:val="13"/>
        </w:numPr>
        <w:spacing w:before="120" w:after="120"/>
        <w:ind w:hanging="357"/>
        <w:contextualSpacing w:val="0"/>
        <w:rPr>
          <w:lang w:val="en-US"/>
        </w:rPr>
      </w:pPr>
      <w:proofErr w:type="spellStart"/>
      <w:r w:rsidRPr="005053D8">
        <w:rPr>
          <w:lang w:val="en-US"/>
        </w:rPr>
        <w:t>portA</w:t>
      </w:r>
      <w:proofErr w:type="spellEnd"/>
      <w:r w:rsidRPr="005053D8">
        <w:rPr>
          <w:lang w:val="en-US"/>
        </w:rPr>
        <w:t>: the name of the origin port for the link</w:t>
      </w:r>
    </w:p>
    <w:p w14:paraId="4BE5C6C0" w14:textId="54CADFBB" w:rsidR="00F509E5" w:rsidRPr="005053D8" w:rsidRDefault="00F509E5" w:rsidP="00D012EF">
      <w:pPr>
        <w:pStyle w:val="ListParagraph"/>
        <w:numPr>
          <w:ilvl w:val="1"/>
          <w:numId w:val="13"/>
        </w:numPr>
        <w:spacing w:before="120" w:after="120"/>
        <w:ind w:hanging="357"/>
        <w:contextualSpacing w:val="0"/>
        <w:rPr>
          <w:lang w:val="en-US"/>
        </w:rPr>
      </w:pPr>
      <w:proofErr w:type="spellStart"/>
      <w:r w:rsidRPr="005053D8">
        <w:rPr>
          <w:lang w:val="en-US"/>
        </w:rPr>
        <w:t>modelB</w:t>
      </w:r>
      <w:proofErr w:type="spellEnd"/>
      <w:r w:rsidRPr="005053D8">
        <w:rPr>
          <w:lang w:val="en-US"/>
        </w:rPr>
        <w:t>: the name for the destination model for the link</w:t>
      </w:r>
    </w:p>
    <w:p w14:paraId="2519ACA1" w14:textId="77777777" w:rsidR="00F509E5" w:rsidRPr="005053D8" w:rsidRDefault="00F509E5" w:rsidP="00D012EF">
      <w:pPr>
        <w:pStyle w:val="ListParagraph"/>
        <w:numPr>
          <w:ilvl w:val="1"/>
          <w:numId w:val="13"/>
        </w:numPr>
        <w:spacing w:before="120" w:after="120"/>
        <w:ind w:hanging="357"/>
        <w:contextualSpacing w:val="0"/>
        <w:rPr>
          <w:lang w:val="en-US"/>
        </w:rPr>
      </w:pPr>
      <w:proofErr w:type="spellStart"/>
      <w:r w:rsidRPr="005053D8">
        <w:rPr>
          <w:lang w:val="en-US"/>
        </w:rPr>
        <w:t>portB</w:t>
      </w:r>
      <w:proofErr w:type="spellEnd"/>
      <w:r w:rsidRPr="005053D8">
        <w:rPr>
          <w:lang w:val="en-US"/>
        </w:rPr>
        <w:t>: the name of the destination port for the link</w:t>
      </w:r>
    </w:p>
    <w:p w14:paraId="65006072" w14:textId="77777777" w:rsidR="00F509E5" w:rsidRPr="005053D8" w:rsidRDefault="00F509E5" w:rsidP="00D012EF">
      <w:pPr>
        <w:pStyle w:val="ListParagraph"/>
        <w:numPr>
          <w:ilvl w:val="1"/>
          <w:numId w:val="13"/>
        </w:numPr>
        <w:spacing w:before="120" w:after="120"/>
        <w:ind w:hanging="357"/>
        <w:contextualSpacing w:val="0"/>
        <w:rPr>
          <w:lang w:val="en-US"/>
        </w:rPr>
      </w:pPr>
      <w:proofErr w:type="spellStart"/>
      <w:r w:rsidRPr="005053D8">
        <w:rPr>
          <w:lang w:val="en-US"/>
        </w:rPr>
        <w:t>svg</w:t>
      </w:r>
      <w:proofErr w:type="spellEnd"/>
      <w:r w:rsidRPr="005053D8">
        <w:rPr>
          <w:lang w:val="en-US"/>
        </w:rPr>
        <w:t xml:space="preserve">: the </w:t>
      </w:r>
      <w:proofErr w:type="spellStart"/>
      <w:r w:rsidRPr="005053D8">
        <w:rPr>
          <w:lang w:val="en-US"/>
        </w:rPr>
        <w:t>svg</w:t>
      </w:r>
      <w:proofErr w:type="spellEnd"/>
      <w:r w:rsidRPr="005053D8">
        <w:rPr>
          <w:lang w:val="en-US"/>
        </w:rPr>
        <w:t xml:space="preserve"> elements in the diagram that correspond to the model</w:t>
      </w:r>
    </w:p>
    <w:p w14:paraId="7881CA0F" w14:textId="25168F88" w:rsidR="002738B3" w:rsidRPr="005053D8" w:rsidRDefault="008A4592" w:rsidP="00D012EF">
      <w:pPr>
        <w:pStyle w:val="Heading3"/>
        <w:rPr>
          <w:lang w:val="en-US"/>
        </w:rPr>
      </w:pPr>
      <w:bookmarkStart w:id="76" w:name="_cl6aui5asykf" w:colFirst="0" w:colLast="0"/>
      <w:bookmarkStart w:id="77" w:name="_Toc53522117"/>
      <w:bookmarkEnd w:id="76"/>
      <w:r w:rsidRPr="005053D8">
        <w:rPr>
          <w:lang w:val="en-US"/>
        </w:rPr>
        <w:t>messages.log</w:t>
      </w:r>
      <w:r w:rsidR="00566BAB" w:rsidRPr="005053D8">
        <w:rPr>
          <w:lang w:val="en-US"/>
        </w:rPr>
        <w:t>:</w:t>
      </w:r>
      <w:bookmarkEnd w:id="77"/>
    </w:p>
    <w:p w14:paraId="6D8D20FB" w14:textId="00D94915" w:rsidR="00D05D45" w:rsidRPr="005053D8" w:rsidRDefault="00D05D45" w:rsidP="00D012EF">
      <w:pPr>
        <w:rPr>
          <w:lang w:val="en-US"/>
        </w:rPr>
      </w:pPr>
      <w:r w:rsidRPr="005053D8">
        <w:rPr>
          <w:lang w:val="en-US"/>
        </w:rPr>
        <w:t>All messages output by a simulation are contained in the messages.log file. Each line of the file contains all messages emitted for a given time step. Messages are constructed as specified below:</w:t>
      </w:r>
    </w:p>
    <w:p w14:paraId="0D5A035A" w14:textId="513F55B5" w:rsidR="00D05D45" w:rsidRPr="005053D8" w:rsidRDefault="00D05D45" w:rsidP="00D012EF">
      <w:pPr>
        <w:jc w:val="center"/>
        <w:rPr>
          <w:lang w:val="en-US"/>
        </w:rPr>
      </w:pPr>
      <w:r w:rsidRPr="005053D8">
        <w:rPr>
          <w:noProof/>
          <w:lang w:val="en-US"/>
        </w:rPr>
        <w:drawing>
          <wp:inline distT="0" distB="0" distL="0" distR="0" wp14:anchorId="05C7DB92" wp14:editId="5F3F2935">
            <wp:extent cx="2961564" cy="949314"/>
            <wp:effectExtent l="0" t="0" r="0" b="0"/>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038524" cy="973983"/>
                    </a:xfrm>
                    <a:prstGeom prst="rect">
                      <a:avLst/>
                    </a:prstGeom>
                  </pic:spPr>
                </pic:pic>
              </a:graphicData>
            </a:graphic>
          </wp:inline>
        </w:drawing>
      </w:r>
    </w:p>
    <w:p w14:paraId="58037269" w14:textId="5E1A157E" w:rsidR="00CB3162" w:rsidRPr="005053D8" w:rsidRDefault="00CB3162" w:rsidP="00D012EF">
      <w:pPr>
        <w:rPr>
          <w:b/>
          <w:color w:val="CC0000"/>
          <w:sz w:val="20"/>
          <w:szCs w:val="20"/>
          <w:lang w:val="en-US"/>
        </w:rPr>
      </w:pPr>
      <w:r w:rsidRPr="005053D8">
        <w:rPr>
          <w:lang w:val="en-US"/>
        </w:rPr>
        <w:t xml:space="preserve">Messages differ slightly for Cell-DEVS models. For each state or message data, the first three values will correspond to the X, Y and Z coordinates of the cell. The next value will correspond to the port index in the structure </w:t>
      </w:r>
      <w:r w:rsidR="005D62C6" w:rsidRPr="005053D8">
        <w:rPr>
          <w:lang w:val="en-US"/>
        </w:rPr>
        <w:t>and the remaining values will correspond to the message emitted.</w:t>
      </w:r>
      <w:r w:rsidRPr="005053D8">
        <w:rPr>
          <w:lang w:val="en-US"/>
        </w:rPr>
        <w:t xml:space="preserve">  </w:t>
      </w:r>
    </w:p>
    <w:p w14:paraId="77D81742" w14:textId="6B2AD34C" w:rsidR="002738B3" w:rsidRPr="005053D8" w:rsidRDefault="00FF4A8E" w:rsidP="00D012EF">
      <w:pPr>
        <w:pStyle w:val="Heading3"/>
        <w:rPr>
          <w:lang w:val="en-US"/>
        </w:rPr>
      </w:pPr>
      <w:bookmarkStart w:id="78" w:name="_okescd2rpk02" w:colFirst="0" w:colLast="0"/>
      <w:bookmarkStart w:id="79" w:name="_Toc53522118"/>
      <w:bookmarkEnd w:id="78"/>
      <w:proofErr w:type="spellStart"/>
      <w:r w:rsidRPr="005053D8">
        <w:rPr>
          <w:lang w:val="en-US"/>
        </w:rPr>
        <w:t>diagram.svg</w:t>
      </w:r>
      <w:bookmarkEnd w:id="79"/>
      <w:proofErr w:type="spellEnd"/>
    </w:p>
    <w:p w14:paraId="38013A76" w14:textId="26E5939A" w:rsidR="002738B3" w:rsidRPr="005053D8" w:rsidRDefault="00C71307" w:rsidP="00D012EF">
      <w:pPr>
        <w:rPr>
          <w:sz w:val="20"/>
          <w:szCs w:val="20"/>
          <w:lang w:val="en-US"/>
        </w:rPr>
      </w:pPr>
      <w:r w:rsidRPr="005053D8">
        <w:rPr>
          <w:sz w:val="20"/>
          <w:szCs w:val="20"/>
          <w:lang w:val="en-US"/>
        </w:rPr>
        <w:t xml:space="preserve">A scalable vector graphics (SVG) file is required </w:t>
      </w:r>
      <w:r w:rsidR="002127B7" w:rsidRPr="005053D8">
        <w:rPr>
          <w:sz w:val="20"/>
          <w:szCs w:val="20"/>
          <w:lang w:val="en-US"/>
        </w:rPr>
        <w:t>to visualize</w:t>
      </w:r>
      <w:r w:rsidRPr="005053D8">
        <w:rPr>
          <w:sz w:val="20"/>
          <w:szCs w:val="20"/>
          <w:lang w:val="en-US"/>
        </w:rPr>
        <w:t xml:space="preserve"> DEVS models. </w:t>
      </w:r>
      <w:r w:rsidR="00566BAB" w:rsidRPr="005053D8">
        <w:rPr>
          <w:sz w:val="20"/>
          <w:szCs w:val="20"/>
          <w:lang w:val="en-US"/>
        </w:rPr>
        <w:t xml:space="preserve">The SVG file must show a diagram with the structure of the model that is going to be animated. It can be drawn with any SVG editing tool, such as Inkscape or diagrams.net. The visualizer gives a high degree of freedom in the design of the diagram, so the user can add any extra images or text that clarifies the content of the diagram. </w:t>
      </w:r>
      <w:r w:rsidR="00FD0C15" w:rsidRPr="005053D8">
        <w:rPr>
          <w:sz w:val="20"/>
          <w:szCs w:val="20"/>
          <w:lang w:val="en-US"/>
        </w:rPr>
        <w:t>Here are recommended elements that should be in the diagram</w:t>
      </w:r>
      <w:r w:rsidR="00566BAB" w:rsidRPr="005053D8">
        <w:rPr>
          <w:sz w:val="20"/>
          <w:szCs w:val="20"/>
          <w:lang w:val="en-US"/>
        </w:rPr>
        <w:t xml:space="preserve">: </w:t>
      </w:r>
    </w:p>
    <w:p w14:paraId="222C8188" w14:textId="77777777" w:rsidR="002738B3" w:rsidRPr="005053D8" w:rsidRDefault="00566BAB" w:rsidP="00D012EF">
      <w:pPr>
        <w:numPr>
          <w:ilvl w:val="0"/>
          <w:numId w:val="2"/>
        </w:numPr>
        <w:rPr>
          <w:sz w:val="20"/>
          <w:szCs w:val="20"/>
          <w:lang w:val="en-US"/>
        </w:rPr>
      </w:pPr>
      <w:r w:rsidRPr="005053D8">
        <w:rPr>
          <w:sz w:val="20"/>
          <w:szCs w:val="20"/>
          <w:lang w:val="en-US"/>
        </w:rPr>
        <w:t xml:space="preserve">Shapes for the atomic and coupled models included (can be rectangles, circles, or more complex shapes). </w:t>
      </w:r>
    </w:p>
    <w:p w14:paraId="20720EE2" w14:textId="77777777" w:rsidR="002738B3" w:rsidRPr="005053D8" w:rsidRDefault="00566BAB" w:rsidP="00D012EF">
      <w:pPr>
        <w:numPr>
          <w:ilvl w:val="0"/>
          <w:numId w:val="2"/>
        </w:numPr>
        <w:rPr>
          <w:sz w:val="20"/>
          <w:szCs w:val="20"/>
          <w:lang w:val="en-US"/>
        </w:rPr>
      </w:pPr>
      <w:r w:rsidRPr="005053D8">
        <w:rPr>
          <w:sz w:val="20"/>
          <w:szCs w:val="20"/>
          <w:lang w:val="en-US"/>
        </w:rPr>
        <w:lastRenderedPageBreak/>
        <w:t>A label with the name of each atomic or coupled model (can be inside or outside the model).</w:t>
      </w:r>
    </w:p>
    <w:p w14:paraId="52B1AAB9" w14:textId="77777777" w:rsidR="002738B3" w:rsidRPr="005053D8" w:rsidRDefault="00566BAB" w:rsidP="00D012EF">
      <w:pPr>
        <w:numPr>
          <w:ilvl w:val="0"/>
          <w:numId w:val="2"/>
        </w:numPr>
        <w:rPr>
          <w:sz w:val="20"/>
          <w:szCs w:val="20"/>
          <w:lang w:val="en-US"/>
        </w:rPr>
      </w:pPr>
      <w:r w:rsidRPr="005053D8">
        <w:rPr>
          <w:sz w:val="20"/>
          <w:szCs w:val="20"/>
          <w:lang w:val="en-US"/>
        </w:rPr>
        <w:t>Links composed by lines and arrow markers to show the direction of the link.</w:t>
      </w:r>
    </w:p>
    <w:p w14:paraId="04EF6502" w14:textId="77777777" w:rsidR="002738B3" w:rsidRPr="005053D8" w:rsidRDefault="00566BAB" w:rsidP="00D012EF">
      <w:pPr>
        <w:numPr>
          <w:ilvl w:val="0"/>
          <w:numId w:val="2"/>
        </w:numPr>
        <w:rPr>
          <w:sz w:val="20"/>
          <w:szCs w:val="20"/>
          <w:lang w:val="en-US"/>
        </w:rPr>
      </w:pPr>
      <w:r w:rsidRPr="005053D8">
        <w:rPr>
          <w:sz w:val="20"/>
          <w:szCs w:val="20"/>
          <w:lang w:val="en-US"/>
        </w:rPr>
        <w:t>Labels with the names of the input and output port of the models (the user could, eventually, obviate some of the ports that are not necessary for visualization, and still reproduce the visualization).</w:t>
      </w:r>
    </w:p>
    <w:p w14:paraId="16056FF6" w14:textId="437906B4" w:rsidR="00110EDD" w:rsidRDefault="00566BAB" w:rsidP="00475BC3">
      <w:pPr>
        <w:rPr>
          <w:sz w:val="20"/>
          <w:szCs w:val="20"/>
          <w:lang w:val="en-US"/>
        </w:rPr>
      </w:pPr>
      <w:r w:rsidRPr="005053D8">
        <w:rPr>
          <w:sz w:val="20"/>
          <w:szCs w:val="20"/>
          <w:lang w:val="en-US"/>
        </w:rPr>
        <w:t xml:space="preserve">Each </w:t>
      </w:r>
      <w:r w:rsidR="00CB171B" w:rsidRPr="005053D8">
        <w:rPr>
          <w:sz w:val="20"/>
          <w:szCs w:val="20"/>
          <w:lang w:val="en-US"/>
        </w:rPr>
        <w:t>element</w:t>
      </w:r>
      <w:r w:rsidRPr="005053D8">
        <w:rPr>
          <w:sz w:val="20"/>
          <w:szCs w:val="20"/>
          <w:lang w:val="en-US"/>
        </w:rPr>
        <w:t xml:space="preserve"> </w:t>
      </w:r>
      <w:r w:rsidR="00CB171B" w:rsidRPr="005053D8">
        <w:rPr>
          <w:sz w:val="20"/>
          <w:szCs w:val="20"/>
          <w:lang w:val="en-US"/>
        </w:rPr>
        <w:t xml:space="preserve">in the diagram should have </w:t>
      </w:r>
      <w:r w:rsidRPr="005053D8">
        <w:rPr>
          <w:sz w:val="20"/>
          <w:szCs w:val="20"/>
          <w:lang w:val="en-US"/>
        </w:rPr>
        <w:t xml:space="preserve">a unique ID that </w:t>
      </w:r>
      <w:r w:rsidR="00CB171B" w:rsidRPr="005053D8">
        <w:rPr>
          <w:sz w:val="20"/>
          <w:szCs w:val="20"/>
          <w:lang w:val="en-US"/>
        </w:rPr>
        <w:t xml:space="preserve">corresponds to an element in the </w:t>
      </w:r>
      <w:proofErr w:type="spellStart"/>
      <w:r w:rsidR="00CB171B" w:rsidRPr="005053D8">
        <w:rPr>
          <w:i/>
          <w:iCs/>
          <w:sz w:val="20"/>
          <w:szCs w:val="20"/>
          <w:lang w:val="en-US"/>
        </w:rPr>
        <w:t>structure.json</w:t>
      </w:r>
      <w:proofErr w:type="spellEnd"/>
      <w:r w:rsidRPr="005053D8">
        <w:rPr>
          <w:sz w:val="20"/>
          <w:szCs w:val="20"/>
          <w:lang w:val="en-US"/>
        </w:rPr>
        <w:t xml:space="preserve"> </w:t>
      </w:r>
      <w:r w:rsidR="00CB171B" w:rsidRPr="005053D8">
        <w:rPr>
          <w:sz w:val="20"/>
          <w:szCs w:val="20"/>
          <w:lang w:val="en-US"/>
        </w:rPr>
        <w:t xml:space="preserve">file. The DEVS WebViewer requires this to </w:t>
      </w:r>
      <w:r w:rsidRPr="005053D8">
        <w:rPr>
          <w:sz w:val="20"/>
          <w:szCs w:val="20"/>
          <w:lang w:val="en-US"/>
        </w:rPr>
        <w:t>highlight the active components in every time step.</w:t>
      </w:r>
      <w:bookmarkStart w:id="80" w:name="_2nve5xp18mgq" w:colFirst="0" w:colLast="0"/>
      <w:bookmarkStart w:id="81" w:name="_gfmhmyrj6mel" w:colFirst="0" w:colLast="0"/>
      <w:bookmarkEnd w:id="80"/>
      <w:bookmarkEnd w:id="81"/>
    </w:p>
    <w:p w14:paraId="1502F3D2" w14:textId="77777777" w:rsidR="00110EDD" w:rsidRDefault="00110EDD">
      <w:pPr>
        <w:spacing w:before="0" w:after="0"/>
        <w:jc w:val="left"/>
        <w:rPr>
          <w:sz w:val="20"/>
          <w:szCs w:val="20"/>
          <w:lang w:val="en-US"/>
        </w:rPr>
      </w:pPr>
      <w:r>
        <w:rPr>
          <w:sz w:val="20"/>
          <w:szCs w:val="20"/>
          <w:lang w:val="en-US"/>
        </w:rPr>
        <w:br w:type="page"/>
      </w:r>
    </w:p>
    <w:p w14:paraId="151A9303" w14:textId="128513A9" w:rsidR="00110EDD" w:rsidRDefault="00110EDD" w:rsidP="00110EDD">
      <w:pPr>
        <w:pStyle w:val="Heading3"/>
        <w:rPr>
          <w:lang w:val="en-US"/>
        </w:rPr>
      </w:pPr>
      <w:bookmarkStart w:id="82" w:name="_Ref53522006"/>
      <w:bookmarkStart w:id="83" w:name="_Toc53522105"/>
      <w:r>
        <w:rPr>
          <w:lang w:val="en-US"/>
        </w:rPr>
        <w:lastRenderedPageBreak/>
        <w:t xml:space="preserve">Appendix </w:t>
      </w:r>
      <w:ins w:id="84" w:author="Bruno St-Aubin" w:date="2020-10-15T15:21:00Z">
        <w:r w:rsidR="00345CB7">
          <w:rPr>
            <w:lang w:val="en-US"/>
          </w:rPr>
          <w:t xml:space="preserve">1 </w:t>
        </w:r>
      </w:ins>
      <w:r>
        <w:rPr>
          <w:lang w:val="en-US"/>
        </w:rPr>
        <w:t>- Manual conversion of results to the DEVS WebViewer format</w:t>
      </w:r>
      <w:bookmarkEnd w:id="82"/>
      <w:bookmarkEnd w:id="83"/>
    </w:p>
    <w:p w14:paraId="3786A4B8" w14:textId="77777777" w:rsidR="00110EDD" w:rsidRDefault="00110EDD" w:rsidP="00110EDD">
      <w:pPr>
        <w:rPr>
          <w:lang w:val="en-US"/>
        </w:rPr>
      </w:pPr>
      <w:r>
        <w:rPr>
          <w:lang w:val="en-US"/>
        </w:rPr>
        <w:t>This procedure replaces step 1 of the “</w:t>
      </w:r>
      <w:r w:rsidRPr="005053D8">
        <w:rPr>
          <w:lang w:val="en-US"/>
        </w:rPr>
        <w:t xml:space="preserve">DEVS </w:t>
      </w:r>
      <w:r>
        <w:rPr>
          <w:lang w:val="en-US"/>
        </w:rPr>
        <w:t xml:space="preserve">Results: </w:t>
      </w:r>
      <w:r w:rsidRPr="005053D8">
        <w:rPr>
          <w:lang w:val="en-US"/>
        </w:rPr>
        <w:t>Alternate Bit Protocol</w:t>
      </w:r>
      <w:r>
        <w:rPr>
          <w:lang w:val="en-US"/>
        </w:rPr>
        <w:t>” procedure and step 2 of the “Cell-</w:t>
      </w:r>
      <w:r w:rsidRPr="005053D8">
        <w:rPr>
          <w:lang w:val="en-US"/>
        </w:rPr>
        <w:t xml:space="preserve">DEVS </w:t>
      </w:r>
      <w:r>
        <w:rPr>
          <w:lang w:val="en-US"/>
        </w:rPr>
        <w:t>Results: Logistic Urban Growth” procedure. It is provided as an alternative to the web-based file conversion process. The 2 next procedures described in this section indicate when this procedure can be used as a substitute.</w:t>
      </w:r>
    </w:p>
    <w:p w14:paraId="4369FD63" w14:textId="77777777" w:rsidR="00110EDD" w:rsidRPr="00517FAB" w:rsidRDefault="00110EDD" w:rsidP="00110EDD">
      <w:pPr>
        <w:rPr>
          <w:lang w:val="en-US"/>
        </w:rPr>
      </w:pPr>
      <w:r>
        <w:rPr>
          <w:lang w:val="en-US"/>
        </w:rPr>
        <w:t>At the time of writing this document, this is the preferred method of conversion.</w:t>
      </w:r>
    </w:p>
    <w:p w14:paraId="50D5B6FE" w14:textId="77777777" w:rsidR="00B35ADF" w:rsidRDefault="00110EDD" w:rsidP="00110EDD">
      <w:pPr>
        <w:pStyle w:val="ListParagraph"/>
        <w:numPr>
          <w:ilvl w:val="0"/>
          <w:numId w:val="24"/>
        </w:numPr>
        <w:rPr>
          <w:ins w:id="85" w:author="Bruno St-Aubin" w:date="2020-10-15T14:49:00Z"/>
          <w:lang w:val="en-US"/>
        </w:rPr>
      </w:pPr>
      <w:r>
        <w:rPr>
          <w:lang w:val="en-US"/>
        </w:rPr>
        <w:t xml:space="preserve">Download the converter application here : </w:t>
      </w:r>
      <w:hyperlink r:id="rId34" w:history="1">
        <w:r w:rsidRPr="00C86ECE">
          <w:rPr>
            <w:rStyle w:val="Hyperlink"/>
            <w:lang w:val="en-US"/>
          </w:rPr>
          <w:t>https://github.com/staubibr/arslab-logs/raw/master/sim.converter.jar</w:t>
        </w:r>
      </w:hyperlink>
      <w:r>
        <w:rPr>
          <w:lang w:val="en-US"/>
        </w:rPr>
        <w:t xml:space="preserve">. </w:t>
      </w:r>
    </w:p>
    <w:p w14:paraId="1847663D" w14:textId="77777777" w:rsidR="00B35ADF" w:rsidRDefault="00B35ADF" w:rsidP="00B35ADF">
      <w:pPr>
        <w:pStyle w:val="ListParagraph"/>
        <w:rPr>
          <w:ins w:id="86" w:author="Bruno St-Aubin" w:date="2020-10-15T14:49:00Z"/>
          <w:lang w:val="en-US"/>
        </w:rPr>
      </w:pPr>
    </w:p>
    <w:p w14:paraId="6C0F5DCD" w14:textId="5F51F3BD" w:rsidR="00C5309A" w:rsidRDefault="00A41312" w:rsidP="00345CB7">
      <w:pPr>
        <w:pStyle w:val="ListParagraph"/>
        <w:rPr>
          <w:ins w:id="87" w:author="Bruno St-Aubin" w:date="2020-10-15T15:25:00Z"/>
          <w:rFonts w:asciiTheme="majorHAnsi" w:hAnsiTheme="majorHAnsi" w:cstheme="majorHAnsi"/>
          <w:i/>
          <w:iCs/>
          <w:color w:val="632423"/>
          <w:lang w:val="en-US"/>
        </w:rPr>
      </w:pPr>
      <w:ins w:id="88" w:author="Bruno St-Aubin" w:date="2020-10-15T15:25:00Z">
        <w:r>
          <w:rPr>
            <w:rFonts w:asciiTheme="majorHAnsi" w:hAnsiTheme="majorHAnsi" w:cstheme="majorHAnsi"/>
            <w:i/>
            <w:iCs/>
            <w:color w:val="632423"/>
            <w:lang w:val="en-US"/>
          </w:rPr>
          <w:t xml:space="preserve">** </w:t>
        </w:r>
      </w:ins>
      <w:r w:rsidR="00110EDD" w:rsidRPr="00A41312">
        <w:rPr>
          <w:rFonts w:asciiTheme="majorHAnsi" w:hAnsiTheme="majorHAnsi" w:cstheme="majorHAnsi"/>
          <w:i/>
          <w:iCs/>
          <w:color w:val="632423"/>
          <w:lang w:val="en-US"/>
          <w:rPrChange w:id="89" w:author="Bruno St-Aubin" w:date="2020-10-15T15:24:00Z">
            <w:rPr>
              <w:lang w:val="en-US"/>
            </w:rPr>
          </w:rPrChange>
        </w:rPr>
        <w:t xml:space="preserve">The application requires a java JRE or JDK 8 or above. </w:t>
      </w:r>
      <w:del w:id="90" w:author="Bruno St-Aubin" w:date="2020-10-15T14:50:00Z">
        <w:r w:rsidR="00110EDD" w:rsidRPr="00A41312" w:rsidDel="00B35ADF">
          <w:rPr>
            <w:rFonts w:asciiTheme="majorHAnsi" w:hAnsiTheme="majorHAnsi" w:cstheme="majorHAnsi"/>
            <w:i/>
            <w:iCs/>
            <w:color w:val="632423"/>
            <w:lang w:val="en-US"/>
            <w:rPrChange w:id="91" w:author="Bruno St-Aubin" w:date="2020-10-15T15:24:00Z">
              <w:rPr>
                <w:lang w:val="en-US"/>
              </w:rPr>
            </w:rPrChange>
          </w:rPr>
          <w:delText>Windows 10 has version 1.8 by default.</w:delText>
        </w:r>
      </w:del>
      <w:ins w:id="92" w:author="Bruno St-Aubin" w:date="2020-10-15T14:50:00Z">
        <w:r w:rsidR="00B35ADF" w:rsidRPr="00A41312">
          <w:rPr>
            <w:rFonts w:asciiTheme="majorHAnsi" w:hAnsiTheme="majorHAnsi" w:cstheme="majorHAnsi"/>
            <w:i/>
            <w:iCs/>
            <w:color w:val="632423"/>
            <w:lang w:val="en-US"/>
            <w:rPrChange w:id="93" w:author="Bruno St-Aubin" w:date="2020-10-15T15:24:00Z">
              <w:rPr>
                <w:lang w:val="en-US"/>
              </w:rPr>
            </w:rPrChange>
          </w:rPr>
          <w:t>This may</w:t>
        </w:r>
      </w:ins>
      <w:ins w:id="94" w:author="Bruno St-Aubin" w:date="2020-10-15T15:25:00Z">
        <w:r w:rsidR="00A3625A">
          <w:rPr>
            <w:rFonts w:asciiTheme="majorHAnsi" w:hAnsiTheme="majorHAnsi" w:cstheme="majorHAnsi"/>
            <w:i/>
            <w:iCs/>
            <w:color w:val="632423"/>
            <w:lang w:val="en-US"/>
          </w:rPr>
          <w:t xml:space="preserve"> already</w:t>
        </w:r>
      </w:ins>
      <w:ins w:id="95" w:author="Bruno St-Aubin" w:date="2020-10-15T14:50:00Z">
        <w:r w:rsidR="00B35ADF" w:rsidRPr="00A41312">
          <w:rPr>
            <w:rFonts w:asciiTheme="majorHAnsi" w:hAnsiTheme="majorHAnsi" w:cstheme="majorHAnsi"/>
            <w:i/>
            <w:iCs/>
            <w:color w:val="632423"/>
            <w:lang w:val="en-US"/>
            <w:rPrChange w:id="96" w:author="Bruno St-Aubin" w:date="2020-10-15T15:24:00Z">
              <w:rPr>
                <w:lang w:val="en-US"/>
              </w:rPr>
            </w:rPrChange>
          </w:rPr>
          <w:t xml:space="preserve"> be installed </w:t>
        </w:r>
      </w:ins>
      <w:ins w:id="97" w:author="Bruno St-Aubin" w:date="2020-10-15T15:25:00Z">
        <w:r w:rsidR="00A3625A">
          <w:rPr>
            <w:rFonts w:asciiTheme="majorHAnsi" w:hAnsiTheme="majorHAnsi" w:cstheme="majorHAnsi"/>
            <w:i/>
            <w:iCs/>
            <w:color w:val="632423"/>
            <w:lang w:val="en-US"/>
          </w:rPr>
          <w:t>on your system.</w:t>
        </w:r>
      </w:ins>
      <w:ins w:id="98" w:author="Bruno St-Aubin" w:date="2020-10-15T14:51:00Z">
        <w:r w:rsidR="00B35ADF" w:rsidRPr="00A41312">
          <w:rPr>
            <w:rFonts w:asciiTheme="majorHAnsi" w:hAnsiTheme="majorHAnsi" w:cstheme="majorHAnsi"/>
            <w:i/>
            <w:iCs/>
            <w:color w:val="632423"/>
            <w:lang w:val="en-US"/>
            <w:rPrChange w:id="99" w:author="Bruno St-Aubin" w:date="2020-10-15T15:24:00Z">
              <w:rPr>
                <w:lang w:val="en-US"/>
              </w:rPr>
            </w:rPrChange>
          </w:rPr>
          <w:t xml:space="preserve"> I</w:t>
        </w:r>
      </w:ins>
      <w:ins w:id="100" w:author="Bruno St-Aubin" w:date="2020-10-15T14:50:00Z">
        <w:r w:rsidR="00B35ADF" w:rsidRPr="00A41312">
          <w:rPr>
            <w:rFonts w:asciiTheme="majorHAnsi" w:hAnsiTheme="majorHAnsi" w:cstheme="majorHAnsi"/>
            <w:i/>
            <w:iCs/>
            <w:color w:val="632423"/>
            <w:lang w:val="en-US"/>
            <w:rPrChange w:id="101" w:author="Bruno St-Aubin" w:date="2020-10-15T15:24:00Z">
              <w:rPr>
                <w:lang w:val="en-US"/>
              </w:rPr>
            </w:rPrChange>
          </w:rPr>
          <w:t>f no</w:t>
        </w:r>
      </w:ins>
      <w:ins w:id="102" w:author="Bruno St-Aubin" w:date="2020-10-15T14:51:00Z">
        <w:r w:rsidR="00B35ADF" w:rsidRPr="00A41312">
          <w:rPr>
            <w:rFonts w:asciiTheme="majorHAnsi" w:hAnsiTheme="majorHAnsi" w:cstheme="majorHAnsi"/>
            <w:i/>
            <w:iCs/>
            <w:color w:val="632423"/>
            <w:lang w:val="en-US"/>
            <w:rPrChange w:id="103" w:author="Bruno St-Aubin" w:date="2020-10-15T15:24:00Z">
              <w:rPr>
                <w:lang w:val="en-US"/>
              </w:rPr>
            </w:rPrChange>
          </w:rPr>
          <w:t>t</w:t>
        </w:r>
      </w:ins>
      <w:ins w:id="104" w:author="Bruno St-Aubin" w:date="2020-10-15T15:00:00Z">
        <w:r w:rsidR="00B0772A" w:rsidRPr="00A41312">
          <w:rPr>
            <w:rFonts w:asciiTheme="majorHAnsi" w:hAnsiTheme="majorHAnsi" w:cstheme="majorHAnsi"/>
            <w:i/>
            <w:iCs/>
            <w:color w:val="632423"/>
            <w:lang w:val="en-US"/>
            <w:rPrChange w:id="105" w:author="Bruno St-Aubin" w:date="2020-10-15T15:24:00Z">
              <w:rPr>
                <w:lang w:val="en-US"/>
              </w:rPr>
            </w:rPrChange>
          </w:rPr>
          <w:t>,</w:t>
        </w:r>
      </w:ins>
      <w:ins w:id="106" w:author="Bruno St-Aubin" w:date="2020-10-15T14:51:00Z">
        <w:r w:rsidR="00B35ADF" w:rsidRPr="00A41312">
          <w:rPr>
            <w:rFonts w:asciiTheme="majorHAnsi" w:hAnsiTheme="majorHAnsi" w:cstheme="majorHAnsi"/>
            <w:i/>
            <w:iCs/>
            <w:color w:val="632423"/>
            <w:lang w:val="en-US"/>
            <w:rPrChange w:id="107" w:author="Bruno St-Aubin" w:date="2020-10-15T15:24:00Z">
              <w:rPr>
                <w:lang w:val="en-US"/>
              </w:rPr>
            </w:rPrChange>
          </w:rPr>
          <w:t xml:space="preserve"> we provide</w:t>
        </w:r>
      </w:ins>
      <w:ins w:id="108" w:author="Bruno St-Aubin" w:date="2020-10-15T15:21:00Z">
        <w:r w:rsidR="00345CB7" w:rsidRPr="00A41312">
          <w:rPr>
            <w:rFonts w:asciiTheme="majorHAnsi" w:hAnsiTheme="majorHAnsi" w:cstheme="majorHAnsi"/>
            <w:i/>
            <w:iCs/>
            <w:color w:val="632423"/>
            <w:lang w:val="en-US"/>
            <w:rPrChange w:id="109" w:author="Bruno St-Aubin" w:date="2020-10-15T15:24:00Z">
              <w:rPr>
                <w:lang w:val="en-US"/>
              </w:rPr>
            </w:rPrChange>
          </w:rPr>
          <w:t xml:space="preserve"> an installation procedure for Windows 10 in appendix 2</w:t>
        </w:r>
      </w:ins>
    </w:p>
    <w:p w14:paraId="1403557C" w14:textId="0C7A78ED" w:rsidR="00B35ADF" w:rsidRPr="00C5309A" w:rsidRDefault="00B35ADF" w:rsidP="00345CB7">
      <w:pPr>
        <w:pStyle w:val="ListParagraph"/>
        <w:rPr>
          <w:ins w:id="110" w:author="Bruno St-Aubin" w:date="2020-10-15T14:50:00Z"/>
          <w:rFonts w:asciiTheme="majorHAnsi" w:hAnsiTheme="majorHAnsi" w:cstheme="majorHAnsi"/>
          <w:color w:val="632423"/>
          <w:lang w:val="en-US"/>
          <w:rPrChange w:id="111" w:author="Bruno St-Aubin" w:date="2020-10-15T15:25:00Z">
            <w:rPr>
              <w:ins w:id="112" w:author="Bruno St-Aubin" w:date="2020-10-15T14:50:00Z"/>
              <w:lang w:val="en-US"/>
            </w:rPr>
          </w:rPrChange>
        </w:rPr>
        <w:pPrChange w:id="113" w:author="Bruno St-Aubin" w:date="2020-10-15T15:21:00Z">
          <w:pPr>
            <w:pStyle w:val="ListParagraph"/>
          </w:pPr>
        </w:pPrChange>
      </w:pPr>
    </w:p>
    <w:p w14:paraId="542A90EF" w14:textId="5B8B47DC" w:rsidR="00110EDD" w:rsidDel="00841556" w:rsidRDefault="00110EDD" w:rsidP="00841556">
      <w:pPr>
        <w:pStyle w:val="ListParagraph"/>
        <w:numPr>
          <w:ilvl w:val="1"/>
          <w:numId w:val="24"/>
        </w:numPr>
        <w:rPr>
          <w:del w:id="114" w:author="Bruno St-Aubin" w:date="2020-10-15T15:03:00Z"/>
          <w:lang w:val="en-US"/>
        </w:rPr>
        <w:pPrChange w:id="115" w:author="Bruno St-Aubin" w:date="2020-10-15T15:04:00Z">
          <w:pPr>
            <w:pStyle w:val="ListParagraph"/>
            <w:numPr>
              <w:numId w:val="24"/>
            </w:numPr>
            <w:ind w:hanging="360"/>
          </w:pPr>
        </w:pPrChange>
      </w:pPr>
      <w:del w:id="116" w:author="Bruno St-Aubin" w:date="2020-10-15T15:04:00Z">
        <w:r w:rsidDel="00841556">
          <w:rPr>
            <w:lang w:val="en-US"/>
          </w:rPr>
          <w:delText xml:space="preserve"> </w:delText>
        </w:r>
      </w:del>
    </w:p>
    <w:p w14:paraId="5A5C27DA" w14:textId="6DDCC152" w:rsidR="00841556" w:rsidRPr="00C5309A" w:rsidDel="00C5309A" w:rsidRDefault="00841556" w:rsidP="00C5309A">
      <w:pPr>
        <w:rPr>
          <w:del w:id="117" w:author="Bruno St-Aubin" w:date="2020-10-15T15:25:00Z"/>
          <w:lang w:val="en-US"/>
          <w:rPrChange w:id="118" w:author="Bruno St-Aubin" w:date="2020-10-15T15:25:00Z">
            <w:rPr>
              <w:del w:id="119" w:author="Bruno St-Aubin" w:date="2020-10-15T15:25:00Z"/>
              <w:lang w:val="en-US"/>
            </w:rPr>
          </w:rPrChange>
        </w:rPr>
        <w:pPrChange w:id="120" w:author="Bruno St-Aubin" w:date="2020-10-15T15:25:00Z">
          <w:pPr>
            <w:pStyle w:val="ListParagraph"/>
          </w:pPr>
        </w:pPrChange>
      </w:pPr>
    </w:p>
    <w:p w14:paraId="2AE72E19" w14:textId="77777777" w:rsidR="00110EDD" w:rsidRDefault="00110EDD" w:rsidP="00110EDD">
      <w:pPr>
        <w:pStyle w:val="ListParagraph"/>
        <w:numPr>
          <w:ilvl w:val="0"/>
          <w:numId w:val="24"/>
        </w:numPr>
        <w:rPr>
          <w:lang w:val="en-US"/>
        </w:rPr>
      </w:pPr>
      <w:r>
        <w:rPr>
          <w:lang w:val="en-US"/>
        </w:rPr>
        <w:t>Open a command prompt or a terminal, navigate to the folder where sim.converter.jar is located.</w:t>
      </w:r>
    </w:p>
    <w:p w14:paraId="01E04257" w14:textId="77777777" w:rsidR="00110EDD" w:rsidRPr="00370D6C" w:rsidRDefault="00110EDD" w:rsidP="00110EDD">
      <w:pPr>
        <w:pStyle w:val="ListParagraph"/>
        <w:rPr>
          <w:lang w:val="en-US"/>
        </w:rPr>
      </w:pPr>
    </w:p>
    <w:p w14:paraId="135DA8C6" w14:textId="77777777" w:rsidR="00110EDD" w:rsidRDefault="00110EDD" w:rsidP="00110EDD">
      <w:pPr>
        <w:pStyle w:val="ListParagraph"/>
        <w:numPr>
          <w:ilvl w:val="0"/>
          <w:numId w:val="24"/>
        </w:numPr>
        <w:rPr>
          <w:lang w:val="en-US"/>
        </w:rPr>
      </w:pPr>
      <w:r>
        <w:rPr>
          <w:lang w:val="en-US"/>
        </w:rPr>
        <w:t>Type in the following command:</w:t>
      </w:r>
    </w:p>
    <w:p w14:paraId="0B206B02" w14:textId="77777777" w:rsidR="00110EDD" w:rsidRPr="00370D6C" w:rsidRDefault="00110EDD" w:rsidP="00110EDD">
      <w:pPr>
        <w:jc w:val="center"/>
        <w:rPr>
          <w:rFonts w:ascii="Courier New" w:hAnsi="Courier New" w:cs="Courier New"/>
          <w:lang w:val="en-CA"/>
        </w:rPr>
      </w:pPr>
      <w:r w:rsidRPr="00370D6C">
        <w:rPr>
          <w:rFonts w:ascii="Courier New" w:hAnsi="Courier New" w:cs="Courier New"/>
          <w:lang w:val="en-CA"/>
        </w:rPr>
        <w:t>java -jar sim.converter.jar "[input]" "[output]"</w:t>
      </w:r>
    </w:p>
    <w:p w14:paraId="1FB5F118" w14:textId="211FDDE9" w:rsidR="00F142B2" w:rsidRDefault="00110EDD" w:rsidP="00110EDD">
      <w:pPr>
        <w:pStyle w:val="ListParagraph"/>
        <w:rPr>
          <w:ins w:id="121" w:author="Bruno St-Aubin" w:date="2020-10-15T15:33:00Z"/>
          <w:lang w:val="en-US"/>
        </w:rPr>
      </w:pPr>
      <w:del w:id="122" w:author="Bruno St-Aubin" w:date="2020-10-15T15:39:00Z">
        <w:r w:rsidDel="0053302E">
          <w:rPr>
            <w:lang w:val="en-US"/>
          </w:rPr>
          <w:delText xml:space="preserve">Replace </w:delText>
        </w:r>
      </w:del>
      <w:ins w:id="123" w:author="Bruno St-Aubin" w:date="2020-10-15T15:39:00Z">
        <w:r w:rsidR="0053302E">
          <w:rPr>
            <w:lang w:val="en-US"/>
          </w:rPr>
          <w:t>Where</w:t>
        </w:r>
        <w:r w:rsidR="0053302E">
          <w:rPr>
            <w:lang w:val="en-US"/>
          </w:rPr>
          <w:t xml:space="preserve"> </w:t>
        </w:r>
      </w:ins>
      <w:r>
        <w:rPr>
          <w:lang w:val="en-US"/>
        </w:rPr>
        <w:t xml:space="preserve">[input] </w:t>
      </w:r>
      <w:ins w:id="124" w:author="Bruno St-Aubin" w:date="2020-10-15T15:39:00Z">
        <w:r w:rsidR="0053302E">
          <w:rPr>
            <w:lang w:val="en-US"/>
          </w:rPr>
          <w:t xml:space="preserve">is </w:t>
        </w:r>
      </w:ins>
      <w:del w:id="125" w:author="Bruno St-Aubin" w:date="2020-10-15T15:39:00Z">
        <w:r w:rsidDel="0053302E">
          <w:rPr>
            <w:lang w:val="en-US"/>
          </w:rPr>
          <w:delText xml:space="preserve">by the by </w:delText>
        </w:r>
      </w:del>
      <w:r>
        <w:rPr>
          <w:lang w:val="en-US"/>
        </w:rPr>
        <w:t xml:space="preserve">the input folder </w:t>
      </w:r>
      <w:del w:id="126" w:author="Bruno St-Aubin" w:date="2020-10-15T15:46:00Z">
        <w:r w:rsidDel="00FF42CE">
          <w:rPr>
            <w:lang w:val="en-US"/>
          </w:rPr>
          <w:delText xml:space="preserve">where </w:delText>
        </w:r>
      </w:del>
      <w:ins w:id="127" w:author="Bruno St-Aubin" w:date="2020-10-15T15:46:00Z">
        <w:r w:rsidR="00FF42CE">
          <w:rPr>
            <w:lang w:val="en-US"/>
          </w:rPr>
          <w:t>containing</w:t>
        </w:r>
        <w:r w:rsidR="00FF42CE">
          <w:rPr>
            <w:lang w:val="en-US"/>
          </w:rPr>
          <w:t xml:space="preserve"> </w:t>
        </w:r>
      </w:ins>
      <w:r>
        <w:rPr>
          <w:lang w:val="en-US"/>
        </w:rPr>
        <w:t xml:space="preserve">the simulation files </w:t>
      </w:r>
      <w:del w:id="128" w:author="Bruno St-Aubin" w:date="2020-10-15T15:46:00Z">
        <w:r w:rsidDel="00FF42CE">
          <w:rPr>
            <w:lang w:val="en-US"/>
          </w:rPr>
          <w:delText>are located</w:delText>
        </w:r>
      </w:del>
      <w:ins w:id="129" w:author="Bruno St-Aubin" w:date="2020-10-15T15:39:00Z">
        <w:r w:rsidR="0053302E">
          <w:rPr>
            <w:lang w:val="en-US"/>
          </w:rPr>
          <w:t xml:space="preserve">and [output] is the </w:t>
        </w:r>
      </w:ins>
      <w:del w:id="130" w:author="Bruno St-Aubin" w:date="2020-10-15T15:39:00Z">
        <w:r w:rsidDel="0053302E">
          <w:rPr>
            <w:lang w:val="en-US"/>
          </w:rPr>
          <w:delText xml:space="preserve">.  Replace [output] by the </w:delText>
        </w:r>
      </w:del>
      <w:r>
        <w:rPr>
          <w:lang w:val="en-US"/>
        </w:rPr>
        <w:t xml:space="preserve">output folder </w:t>
      </w:r>
      <w:del w:id="131" w:author="Bruno St-Aubin" w:date="2020-10-15T15:46:00Z">
        <w:r w:rsidDel="00FF42CE">
          <w:rPr>
            <w:lang w:val="en-US"/>
          </w:rPr>
          <w:delText xml:space="preserve">where </w:delText>
        </w:r>
      </w:del>
      <w:ins w:id="132" w:author="Bruno St-Aubin" w:date="2020-10-15T15:46:00Z">
        <w:r w:rsidR="00FF42CE">
          <w:rPr>
            <w:lang w:val="en-US"/>
          </w:rPr>
          <w:t>where</w:t>
        </w:r>
        <w:r w:rsidR="00FF42CE">
          <w:rPr>
            <w:lang w:val="en-US"/>
          </w:rPr>
          <w:t xml:space="preserve"> </w:t>
        </w:r>
      </w:ins>
      <w:r>
        <w:rPr>
          <w:lang w:val="en-US"/>
        </w:rPr>
        <w:t>the converted files will be saved</w:t>
      </w:r>
      <w:ins w:id="133" w:author="Bruno St-Aubin" w:date="2020-10-15T15:40:00Z">
        <w:r w:rsidR="0053302E">
          <w:rPr>
            <w:lang w:val="en-US"/>
          </w:rPr>
          <w:t>.</w:t>
        </w:r>
      </w:ins>
      <w:del w:id="134" w:author="Bruno St-Aubin" w:date="2020-10-15T15:39:00Z">
        <w:r w:rsidDel="0053302E">
          <w:rPr>
            <w:lang w:val="en-US"/>
          </w:rPr>
          <w:delText>.</w:delText>
        </w:r>
      </w:del>
      <w:r>
        <w:rPr>
          <w:lang w:val="en-US"/>
        </w:rPr>
        <w:t xml:space="preserve"> Paths can be absolute or relative to the current folder</w:t>
      </w:r>
      <w:ins w:id="135" w:author="Bruno St-Aubin" w:date="2020-10-15T15:40:00Z">
        <w:r w:rsidR="0053302E">
          <w:rPr>
            <w:lang w:val="en-US"/>
          </w:rPr>
          <w:t xml:space="preserve"> but they must point to an existing folder.</w:t>
        </w:r>
      </w:ins>
      <w:del w:id="136" w:author="Bruno St-Aubin" w:date="2020-10-15T15:40:00Z">
        <w:r w:rsidDel="0053302E">
          <w:rPr>
            <w:lang w:val="en-US"/>
          </w:rPr>
          <w:delText xml:space="preserve">. </w:delText>
        </w:r>
      </w:del>
    </w:p>
    <w:p w14:paraId="6695BC3A" w14:textId="12D28168" w:rsidR="00F142B2" w:rsidRDefault="00F142B2" w:rsidP="00110EDD">
      <w:pPr>
        <w:pStyle w:val="ListParagraph"/>
        <w:rPr>
          <w:ins w:id="137" w:author="Bruno St-Aubin" w:date="2020-10-15T15:41:00Z"/>
          <w:lang w:val="en-US"/>
        </w:rPr>
      </w:pPr>
    </w:p>
    <w:p w14:paraId="1B2934C3" w14:textId="52947724" w:rsidR="007A01AF" w:rsidRDefault="007A01AF" w:rsidP="007A01AF">
      <w:pPr>
        <w:pStyle w:val="ListParagraph"/>
        <w:rPr>
          <w:ins w:id="138" w:author="Bruno St-Aubin" w:date="2020-10-15T15:41:00Z"/>
          <w:lang w:val="en-US"/>
        </w:rPr>
      </w:pPr>
      <w:ins w:id="139" w:author="Bruno St-Aubin" w:date="2020-10-15T15:41:00Z">
        <w:r>
          <w:rPr>
            <w:lang w:val="en-US"/>
          </w:rPr>
          <w:t>We provide an example for both Cadmium DEVS and Cadmium Cell-DEVS</w:t>
        </w:r>
      </w:ins>
      <w:ins w:id="140" w:author="Bruno St-Aubin" w:date="2020-10-15T15:42:00Z">
        <w:r w:rsidR="007210B1">
          <w:rPr>
            <w:lang w:val="en-US"/>
          </w:rPr>
          <w:t xml:space="preserve">. For both examples, the </w:t>
        </w:r>
      </w:ins>
      <w:ins w:id="141" w:author="Bruno St-Aubin" w:date="2020-10-15T15:43:00Z">
        <w:r w:rsidR="00804EAC">
          <w:rPr>
            <w:lang w:val="en-US"/>
          </w:rPr>
          <w:t>“.\</w:t>
        </w:r>
      </w:ins>
      <w:ins w:id="142" w:author="Bruno St-Aubin" w:date="2020-10-15T15:42:00Z">
        <w:r w:rsidR="007210B1">
          <w:rPr>
            <w:lang w:val="en-US"/>
          </w:rPr>
          <w:t>output</w:t>
        </w:r>
      </w:ins>
      <w:ins w:id="143" w:author="Bruno St-Aubin" w:date="2020-10-15T15:43:00Z">
        <w:r w:rsidR="00804EAC">
          <w:rPr>
            <w:lang w:val="en-US"/>
          </w:rPr>
          <w:t>”</w:t>
        </w:r>
      </w:ins>
      <w:ins w:id="144" w:author="Bruno St-Aubin" w:date="2020-10-15T15:42:00Z">
        <w:r w:rsidR="007210B1">
          <w:rPr>
            <w:lang w:val="en-US"/>
          </w:rPr>
          <w:t xml:space="preserve"> folder should exist</w:t>
        </w:r>
      </w:ins>
      <w:ins w:id="145" w:author="Bruno St-Aubin" w:date="2020-10-15T15:41:00Z">
        <w:r>
          <w:rPr>
            <w:lang w:val="en-US"/>
          </w:rPr>
          <w:t>:</w:t>
        </w:r>
      </w:ins>
    </w:p>
    <w:p w14:paraId="7E7B3C3F" w14:textId="77777777" w:rsidR="007A01AF" w:rsidRPr="007A01AF" w:rsidRDefault="007A01AF" w:rsidP="007A01AF">
      <w:pPr>
        <w:pStyle w:val="ListParagraph"/>
        <w:rPr>
          <w:ins w:id="146" w:author="Bruno St-Aubin" w:date="2020-10-15T15:33:00Z"/>
          <w:lang w:val="en-US"/>
          <w:rPrChange w:id="147" w:author="Bruno St-Aubin" w:date="2020-10-15T15:41:00Z">
            <w:rPr>
              <w:ins w:id="148" w:author="Bruno St-Aubin" w:date="2020-10-15T15:33:00Z"/>
              <w:lang w:val="en-US"/>
            </w:rPr>
          </w:rPrChange>
        </w:rPr>
        <w:pPrChange w:id="149" w:author="Bruno St-Aubin" w:date="2020-10-15T15:41:00Z">
          <w:pPr>
            <w:pStyle w:val="ListParagraph"/>
          </w:pPr>
        </w:pPrChange>
      </w:pPr>
    </w:p>
    <w:p w14:paraId="75B5E33F" w14:textId="19BA9506" w:rsidR="00110EDD" w:rsidRDefault="007A01AF" w:rsidP="007A01AF">
      <w:pPr>
        <w:pStyle w:val="ListParagraph"/>
        <w:numPr>
          <w:ilvl w:val="0"/>
          <w:numId w:val="30"/>
        </w:numPr>
        <w:rPr>
          <w:ins w:id="150" w:author="Bruno St-Aubin" w:date="2020-10-15T15:40:00Z"/>
          <w:lang w:val="en-US"/>
        </w:rPr>
        <w:pPrChange w:id="151" w:author="Bruno St-Aubin" w:date="2020-10-15T15:41:00Z">
          <w:pPr>
            <w:pStyle w:val="ListParagraph"/>
          </w:pPr>
        </w:pPrChange>
      </w:pPr>
      <w:ins w:id="152" w:author="Bruno St-Aubin" w:date="2020-10-15T15:41:00Z">
        <w:r>
          <w:rPr>
            <w:lang w:val="en-US"/>
          </w:rPr>
          <w:t xml:space="preserve">For </w:t>
        </w:r>
      </w:ins>
      <w:ins w:id="153" w:author="Bruno St-Aubin" w:date="2020-10-15T15:34:00Z">
        <w:r w:rsidR="0053302E">
          <w:rPr>
            <w:lang w:val="en-US"/>
          </w:rPr>
          <w:t>the Cadmium DEVS ABP results</w:t>
        </w:r>
      </w:ins>
      <w:ins w:id="154" w:author="Bruno St-Aubin" w:date="2020-10-15T15:41:00Z">
        <w:r>
          <w:rPr>
            <w:lang w:val="en-US"/>
          </w:rPr>
          <w:t xml:space="preserve"> available</w:t>
        </w:r>
      </w:ins>
      <w:ins w:id="155" w:author="Bruno St-Aubin" w:date="2020-10-15T15:34:00Z">
        <w:r w:rsidR="0053302E">
          <w:rPr>
            <w:lang w:val="en-US"/>
          </w:rPr>
          <w:t xml:space="preserve"> </w:t>
        </w:r>
      </w:ins>
      <w:ins w:id="156" w:author="Bruno St-Aubin" w:date="2020-10-15T15:35:00Z">
        <w:r w:rsidR="0053302E">
          <w:rPr>
            <w:lang w:val="en-US"/>
          </w:rPr>
          <w:t>in</w:t>
        </w:r>
      </w:ins>
      <w:ins w:id="157" w:author="Bruno St-Aubin" w:date="2020-10-15T15:34:00Z">
        <w:r w:rsidR="0053302E">
          <w:rPr>
            <w:lang w:val="en-US"/>
          </w:rPr>
          <w:t xml:space="preserve"> the “.</w:t>
        </w:r>
        <w:r w:rsidR="0053302E" w:rsidRPr="0053302E">
          <w:rPr>
            <w:lang w:val="en-US"/>
          </w:rPr>
          <w:t>\</w:t>
        </w:r>
      </w:ins>
      <w:ins w:id="158" w:author="Bruno St-Aubin" w:date="2020-10-15T15:42:00Z">
        <w:r w:rsidRPr="007A01AF">
          <w:rPr>
            <w:lang w:val="en-US"/>
          </w:rPr>
          <w:t>Sample Input\</w:t>
        </w:r>
      </w:ins>
      <w:ins w:id="159" w:author="Bruno St-Aubin" w:date="2020-10-15T15:43:00Z">
        <w:r w:rsidR="00A16447">
          <w:rPr>
            <w:lang w:val="en-US"/>
          </w:rPr>
          <w:t>ABP</w:t>
        </w:r>
      </w:ins>
      <w:ins w:id="160" w:author="Bruno St-Aubin" w:date="2020-10-15T15:42:00Z">
        <w:r w:rsidRPr="007A01AF">
          <w:rPr>
            <w:lang w:val="en-US"/>
          </w:rPr>
          <w:t xml:space="preserve"> - Cadmium - DEVS</w:t>
        </w:r>
      </w:ins>
      <w:ins w:id="161" w:author="Bruno St-Aubin" w:date="2020-10-15T15:34:00Z">
        <w:r w:rsidR="0053302E">
          <w:rPr>
            <w:lang w:val="en-US"/>
          </w:rPr>
          <w:t xml:space="preserve">” </w:t>
        </w:r>
      </w:ins>
      <w:ins w:id="162" w:author="Bruno St-Aubin" w:date="2020-10-15T15:35:00Z">
        <w:r w:rsidR="0053302E">
          <w:rPr>
            <w:lang w:val="en-US"/>
          </w:rPr>
          <w:t>folder. The following command w</w:t>
        </w:r>
      </w:ins>
      <w:ins w:id="163" w:author="Bruno St-Aubin" w:date="2020-10-15T15:36:00Z">
        <w:r w:rsidR="0053302E">
          <w:rPr>
            <w:lang w:val="en-US"/>
          </w:rPr>
          <w:t xml:space="preserve">ill work: </w:t>
        </w:r>
      </w:ins>
      <w:del w:id="164" w:author="Bruno St-Aubin" w:date="2020-10-15T15:34:00Z">
        <w:r w:rsidR="00110EDD" w:rsidDel="00F142B2">
          <w:rPr>
            <w:lang w:val="en-US"/>
          </w:rPr>
          <w:delText>For example:</w:delText>
        </w:r>
      </w:del>
      <w:del w:id="165" w:author="Bruno St-Aubin" w:date="2020-10-15T15:36:00Z">
        <w:r w:rsidR="00110EDD" w:rsidDel="0053302E">
          <w:rPr>
            <w:lang w:val="en-US"/>
          </w:rPr>
          <w:delText xml:space="preserve"> </w:delText>
        </w:r>
      </w:del>
    </w:p>
    <w:p w14:paraId="1E0596B9" w14:textId="5773EF2D" w:rsidR="005137CC" w:rsidRDefault="005137CC" w:rsidP="00110EDD">
      <w:pPr>
        <w:pStyle w:val="ListParagraph"/>
        <w:rPr>
          <w:ins w:id="166" w:author="Bruno St-Aubin" w:date="2020-10-15T15:40:00Z"/>
          <w:lang w:val="en-US"/>
        </w:rPr>
      </w:pPr>
    </w:p>
    <w:p w14:paraId="3A329151" w14:textId="504B8E9E" w:rsidR="00A16447" w:rsidRDefault="005137CC" w:rsidP="00A16447">
      <w:pPr>
        <w:pStyle w:val="ListParagraph"/>
        <w:ind w:left="1440"/>
        <w:rPr>
          <w:ins w:id="167" w:author="Bruno St-Aubin" w:date="2020-10-15T15:45:00Z"/>
          <w:rFonts w:ascii="Courier New" w:hAnsi="Courier New" w:cs="Courier New"/>
          <w:sz w:val="20"/>
          <w:szCs w:val="20"/>
          <w:lang w:val="en-US"/>
        </w:rPr>
      </w:pPr>
      <w:ins w:id="168" w:author="Bruno St-Aubin" w:date="2020-10-15T15:40:00Z">
        <w:r w:rsidRPr="005137CC">
          <w:rPr>
            <w:rFonts w:ascii="Courier New" w:hAnsi="Courier New" w:cs="Courier New"/>
            <w:sz w:val="20"/>
            <w:szCs w:val="20"/>
            <w:lang w:val="en-US"/>
            <w:rPrChange w:id="169" w:author="Bruno St-Aubin" w:date="2020-10-15T15:40:00Z">
              <w:rPr>
                <w:lang w:val="en-US"/>
              </w:rPr>
            </w:rPrChange>
          </w:rPr>
          <w:t xml:space="preserve">java -jar sim.converter.jar </w:t>
        </w:r>
        <w:proofErr w:type="gramStart"/>
        <w:r w:rsidRPr="005137CC">
          <w:rPr>
            <w:rFonts w:ascii="Courier New" w:hAnsi="Courier New" w:cs="Courier New"/>
            <w:sz w:val="20"/>
            <w:szCs w:val="20"/>
            <w:lang w:val="en-US"/>
            <w:rPrChange w:id="170" w:author="Bruno St-Aubin" w:date="2020-10-15T15:40:00Z">
              <w:rPr>
                <w:lang w:val="en-US"/>
              </w:rPr>
            </w:rPrChange>
          </w:rPr>
          <w:t>".\\Sample</w:t>
        </w:r>
        <w:proofErr w:type="gramEnd"/>
        <w:r w:rsidRPr="005137CC">
          <w:rPr>
            <w:rFonts w:ascii="Courier New" w:hAnsi="Courier New" w:cs="Courier New"/>
            <w:sz w:val="20"/>
            <w:szCs w:val="20"/>
            <w:lang w:val="en-US"/>
            <w:rPrChange w:id="171" w:author="Bruno St-Aubin" w:date="2020-10-15T15:40:00Z">
              <w:rPr>
                <w:lang w:val="en-US"/>
              </w:rPr>
            </w:rPrChange>
          </w:rPr>
          <w:t xml:space="preserve"> Input\\</w:t>
        </w:r>
      </w:ins>
      <w:ins w:id="172" w:author="Bruno St-Aubin" w:date="2020-10-15T15:43:00Z">
        <w:r w:rsidR="00A16447">
          <w:rPr>
            <w:rFonts w:ascii="Courier New" w:hAnsi="Courier New" w:cs="Courier New"/>
            <w:sz w:val="20"/>
            <w:szCs w:val="20"/>
            <w:lang w:val="en-US"/>
          </w:rPr>
          <w:t>ABP</w:t>
        </w:r>
      </w:ins>
      <w:ins w:id="173" w:author="Bruno St-Aubin" w:date="2020-10-15T15:40:00Z">
        <w:r w:rsidRPr="005137CC">
          <w:rPr>
            <w:rFonts w:ascii="Courier New" w:hAnsi="Courier New" w:cs="Courier New"/>
            <w:sz w:val="20"/>
            <w:szCs w:val="20"/>
            <w:lang w:val="en-US"/>
            <w:rPrChange w:id="174" w:author="Bruno St-Aubin" w:date="2020-10-15T15:40:00Z">
              <w:rPr>
                <w:lang w:val="en-US"/>
              </w:rPr>
            </w:rPrChange>
          </w:rPr>
          <w:t xml:space="preserve"> </w:t>
        </w:r>
      </w:ins>
      <w:ins w:id="175" w:author="Bruno St-Aubin" w:date="2020-10-15T15:44:00Z">
        <w:r w:rsidR="00A16447">
          <w:rPr>
            <w:rFonts w:ascii="Courier New" w:hAnsi="Courier New" w:cs="Courier New"/>
            <w:sz w:val="20"/>
            <w:szCs w:val="20"/>
            <w:lang w:val="en-US"/>
          </w:rPr>
          <w:t>–</w:t>
        </w:r>
      </w:ins>
      <w:ins w:id="176" w:author="Bruno St-Aubin" w:date="2020-10-15T15:40:00Z">
        <w:r w:rsidRPr="005137CC">
          <w:rPr>
            <w:rFonts w:ascii="Courier New" w:hAnsi="Courier New" w:cs="Courier New"/>
            <w:sz w:val="20"/>
            <w:szCs w:val="20"/>
            <w:lang w:val="en-US"/>
            <w:rPrChange w:id="177" w:author="Bruno St-Aubin" w:date="2020-10-15T15:40:00Z">
              <w:rPr>
                <w:lang w:val="en-US"/>
              </w:rPr>
            </w:rPrChange>
          </w:rPr>
          <w:t xml:space="preserve"> Cadmiu</w:t>
        </w:r>
      </w:ins>
      <w:ins w:id="178" w:author="Bruno St-Aubin" w:date="2020-10-15T15:44:00Z">
        <w:r w:rsidR="00A16447">
          <w:rPr>
            <w:rFonts w:ascii="Courier New" w:hAnsi="Courier New" w:cs="Courier New"/>
            <w:sz w:val="20"/>
            <w:szCs w:val="20"/>
            <w:lang w:val="en-US"/>
          </w:rPr>
          <w:t>m - D</w:t>
        </w:r>
      </w:ins>
      <w:ins w:id="179" w:author="Bruno St-Aubin" w:date="2020-10-15T15:40:00Z">
        <w:r w:rsidRPr="005137CC">
          <w:rPr>
            <w:rFonts w:ascii="Courier New" w:hAnsi="Courier New" w:cs="Courier New"/>
            <w:sz w:val="20"/>
            <w:szCs w:val="20"/>
            <w:lang w:val="en-US"/>
            <w:rPrChange w:id="180" w:author="Bruno St-Aubin" w:date="2020-10-15T15:40:00Z">
              <w:rPr>
                <w:lang w:val="en-US"/>
              </w:rPr>
            </w:rPrChange>
          </w:rPr>
          <w:t>EVS\\" ".\\output\\"</w:t>
        </w:r>
      </w:ins>
    </w:p>
    <w:p w14:paraId="7DAB2AB9" w14:textId="2A92E78E" w:rsidR="00A16447" w:rsidRDefault="00A16447" w:rsidP="00A16447">
      <w:pPr>
        <w:pStyle w:val="ListParagraph"/>
        <w:ind w:left="1440"/>
        <w:rPr>
          <w:ins w:id="181" w:author="Bruno St-Aubin" w:date="2020-10-15T15:45:00Z"/>
          <w:rFonts w:ascii="Courier New" w:hAnsi="Courier New" w:cs="Courier New"/>
          <w:sz w:val="20"/>
          <w:szCs w:val="20"/>
          <w:lang w:val="en-US"/>
        </w:rPr>
      </w:pPr>
    </w:p>
    <w:p w14:paraId="60C9FF3C" w14:textId="28F20CFA" w:rsidR="00A16447" w:rsidRPr="00A16447" w:rsidDel="00FD7CBD" w:rsidRDefault="00A16447" w:rsidP="00A16447">
      <w:pPr>
        <w:pStyle w:val="ListParagraph"/>
        <w:ind w:left="1080"/>
        <w:rPr>
          <w:del w:id="182" w:author="Bruno St-Aubin" w:date="2020-10-15T15:47:00Z"/>
          <w:lang w:val="en-US"/>
          <w:rPrChange w:id="183" w:author="Bruno St-Aubin" w:date="2020-10-15T15:45:00Z">
            <w:rPr>
              <w:del w:id="184" w:author="Bruno St-Aubin" w:date="2020-10-15T15:47:00Z"/>
              <w:lang w:val="en-US"/>
            </w:rPr>
          </w:rPrChange>
        </w:rPr>
        <w:pPrChange w:id="185" w:author="Bruno St-Aubin" w:date="2020-10-15T15:45:00Z">
          <w:pPr>
            <w:pStyle w:val="ListParagraph"/>
          </w:pPr>
        </w:pPrChange>
      </w:pPr>
    </w:p>
    <w:p w14:paraId="5DDBD894" w14:textId="68E897C1" w:rsidR="00110EDD" w:rsidDel="00FD7CBD" w:rsidRDefault="00110EDD" w:rsidP="00110EDD">
      <w:pPr>
        <w:pStyle w:val="ListParagraph"/>
        <w:rPr>
          <w:del w:id="186" w:author="Bruno St-Aubin" w:date="2020-10-15T15:47:00Z"/>
          <w:lang w:val="en-US"/>
        </w:rPr>
      </w:pPr>
    </w:p>
    <w:p w14:paraId="41F6272B" w14:textId="2124BB2B" w:rsidR="007A01AF" w:rsidRDefault="007A01AF" w:rsidP="007A01AF">
      <w:pPr>
        <w:pStyle w:val="ListParagraph"/>
        <w:numPr>
          <w:ilvl w:val="0"/>
          <w:numId w:val="30"/>
        </w:numPr>
        <w:rPr>
          <w:ins w:id="187" w:author="Bruno St-Aubin" w:date="2020-10-15T15:42:00Z"/>
          <w:lang w:val="en-US"/>
        </w:rPr>
      </w:pPr>
      <w:ins w:id="188" w:author="Bruno St-Aubin" w:date="2020-10-15T15:42:00Z">
        <w:r>
          <w:rPr>
            <w:lang w:val="en-US"/>
          </w:rPr>
          <w:t xml:space="preserve">For the Cadmium </w:t>
        </w:r>
        <w:r>
          <w:rPr>
            <w:lang w:val="en-US"/>
          </w:rPr>
          <w:t>Cell-</w:t>
        </w:r>
        <w:r>
          <w:rPr>
            <w:lang w:val="en-US"/>
          </w:rPr>
          <w:t>DEVS</w:t>
        </w:r>
        <w:r>
          <w:rPr>
            <w:lang w:val="en-US"/>
          </w:rPr>
          <w:t xml:space="preserve"> CO2</w:t>
        </w:r>
        <w:r>
          <w:rPr>
            <w:lang w:val="en-US"/>
          </w:rPr>
          <w:t xml:space="preserve"> results available in the “.</w:t>
        </w:r>
        <w:r w:rsidRPr="0053302E">
          <w:rPr>
            <w:lang w:val="en-US"/>
          </w:rPr>
          <w:t xml:space="preserve">\Sample Input\ - Cadmium </w:t>
        </w:r>
        <w:r>
          <w:rPr>
            <w:lang w:val="en-US"/>
          </w:rPr>
          <w:t>–</w:t>
        </w:r>
        <w:r w:rsidRPr="0053302E">
          <w:rPr>
            <w:lang w:val="en-US"/>
          </w:rPr>
          <w:t xml:space="preserve"> DEVS</w:t>
        </w:r>
        <w:r>
          <w:rPr>
            <w:lang w:val="en-US"/>
          </w:rPr>
          <w:t xml:space="preserve">” folder. The following command will work: </w:t>
        </w:r>
      </w:ins>
    </w:p>
    <w:p w14:paraId="561086CC" w14:textId="377226C1" w:rsidR="00110EDD" w:rsidRPr="007A01AF" w:rsidDel="007A01AF" w:rsidRDefault="00110EDD" w:rsidP="00110EDD">
      <w:pPr>
        <w:pStyle w:val="ListParagraph"/>
        <w:jc w:val="left"/>
        <w:rPr>
          <w:del w:id="189" w:author="Bruno St-Aubin" w:date="2020-10-15T15:40:00Z"/>
          <w:rFonts w:ascii="Courier New" w:hAnsi="Courier New" w:cs="Courier New"/>
          <w:sz w:val="20"/>
          <w:szCs w:val="20"/>
          <w:lang w:val="en-CA"/>
          <w:rPrChange w:id="190" w:author="Bruno St-Aubin" w:date="2020-10-15T15:42:00Z">
            <w:rPr>
              <w:del w:id="191" w:author="Bruno St-Aubin" w:date="2020-10-15T15:40:00Z"/>
              <w:rFonts w:ascii="Courier New" w:hAnsi="Courier New" w:cs="Courier New"/>
              <w:sz w:val="20"/>
              <w:szCs w:val="20"/>
              <w:lang w:val="fr-CA"/>
            </w:rPr>
          </w:rPrChange>
        </w:rPr>
      </w:pPr>
      <w:del w:id="192" w:author="Bruno St-Aubin" w:date="2020-10-15T15:40:00Z">
        <w:r w:rsidRPr="007A01AF" w:rsidDel="005137CC">
          <w:rPr>
            <w:rFonts w:ascii="Courier New" w:hAnsi="Courier New" w:cs="Courier New"/>
            <w:sz w:val="20"/>
            <w:szCs w:val="20"/>
            <w:lang w:val="en-CA"/>
            <w:rPrChange w:id="193" w:author="Bruno St-Aubin" w:date="2020-10-15T15:42:00Z">
              <w:rPr>
                <w:rFonts w:ascii="Courier New" w:hAnsi="Courier New" w:cs="Courier New"/>
                <w:sz w:val="20"/>
                <w:szCs w:val="20"/>
                <w:lang w:val="fr-CA"/>
              </w:rPr>
            </w:rPrChange>
          </w:rPr>
          <w:delText>java -jar sim.converter.jar ".\sources\ABP" ".\outputs\ABP"</w:delText>
        </w:r>
      </w:del>
    </w:p>
    <w:p w14:paraId="31457E60" w14:textId="520E058F" w:rsidR="007A01AF" w:rsidRPr="007A01AF" w:rsidRDefault="007A01AF" w:rsidP="00110EDD">
      <w:pPr>
        <w:pStyle w:val="ListParagraph"/>
        <w:ind w:left="0"/>
        <w:jc w:val="center"/>
        <w:rPr>
          <w:ins w:id="194" w:author="Bruno St-Aubin" w:date="2020-10-15T15:41:00Z"/>
          <w:rFonts w:ascii="Courier New" w:hAnsi="Courier New" w:cs="Courier New"/>
          <w:sz w:val="20"/>
          <w:szCs w:val="20"/>
          <w:lang w:val="en-CA"/>
          <w:rPrChange w:id="195" w:author="Bruno St-Aubin" w:date="2020-10-15T15:42:00Z">
            <w:rPr>
              <w:ins w:id="196" w:author="Bruno St-Aubin" w:date="2020-10-15T15:41:00Z"/>
              <w:rFonts w:ascii="Courier New" w:hAnsi="Courier New" w:cs="Courier New"/>
              <w:sz w:val="20"/>
              <w:szCs w:val="20"/>
              <w:lang w:val="fr-CA"/>
            </w:rPr>
          </w:rPrChange>
        </w:rPr>
      </w:pPr>
    </w:p>
    <w:p w14:paraId="4801863E" w14:textId="693BCE24" w:rsidR="00A16447" w:rsidRDefault="00A16447" w:rsidP="00A16447">
      <w:pPr>
        <w:pStyle w:val="ListParagraph"/>
        <w:ind w:left="1440"/>
        <w:rPr>
          <w:ins w:id="197" w:author="Bruno St-Aubin" w:date="2020-10-15T15:45:00Z"/>
          <w:rFonts w:ascii="Courier New" w:hAnsi="Courier New" w:cs="Courier New"/>
          <w:sz w:val="20"/>
          <w:szCs w:val="20"/>
          <w:lang w:val="en-US"/>
        </w:rPr>
      </w:pPr>
      <w:ins w:id="198" w:author="Bruno St-Aubin" w:date="2020-10-15T15:43:00Z">
        <w:r w:rsidRPr="006826EF">
          <w:rPr>
            <w:rFonts w:ascii="Courier New" w:hAnsi="Courier New" w:cs="Courier New"/>
            <w:sz w:val="20"/>
            <w:szCs w:val="20"/>
            <w:lang w:val="en-US"/>
          </w:rPr>
          <w:t xml:space="preserve">java -jar sim.converter.jar </w:t>
        </w:r>
        <w:proofErr w:type="gramStart"/>
        <w:r w:rsidRPr="006826EF">
          <w:rPr>
            <w:rFonts w:ascii="Courier New" w:hAnsi="Courier New" w:cs="Courier New"/>
            <w:sz w:val="20"/>
            <w:szCs w:val="20"/>
            <w:lang w:val="en-US"/>
          </w:rPr>
          <w:t>".\\Sample</w:t>
        </w:r>
        <w:proofErr w:type="gramEnd"/>
        <w:r w:rsidRPr="006826EF">
          <w:rPr>
            <w:rFonts w:ascii="Courier New" w:hAnsi="Courier New" w:cs="Courier New"/>
            <w:sz w:val="20"/>
            <w:szCs w:val="20"/>
            <w:lang w:val="en-US"/>
          </w:rPr>
          <w:t xml:space="preserve"> Input\\</w:t>
        </w:r>
        <w:r>
          <w:rPr>
            <w:rFonts w:ascii="Courier New" w:hAnsi="Courier New" w:cs="Courier New"/>
            <w:sz w:val="20"/>
            <w:szCs w:val="20"/>
            <w:lang w:val="en-US"/>
          </w:rPr>
          <w:t>CO2</w:t>
        </w:r>
        <w:r w:rsidRPr="006826EF">
          <w:rPr>
            <w:rFonts w:ascii="Courier New" w:hAnsi="Courier New" w:cs="Courier New"/>
            <w:sz w:val="20"/>
            <w:szCs w:val="20"/>
            <w:lang w:val="en-US"/>
          </w:rPr>
          <w:t xml:space="preserve"> - Cadmium </w:t>
        </w:r>
        <w:r>
          <w:rPr>
            <w:rFonts w:ascii="Courier New" w:hAnsi="Courier New" w:cs="Courier New"/>
            <w:sz w:val="20"/>
            <w:szCs w:val="20"/>
            <w:lang w:val="en-US"/>
          </w:rPr>
          <w:t>–</w:t>
        </w:r>
        <w:r w:rsidRPr="006826EF">
          <w:rPr>
            <w:rFonts w:ascii="Courier New" w:hAnsi="Courier New" w:cs="Courier New"/>
            <w:sz w:val="20"/>
            <w:szCs w:val="20"/>
            <w:lang w:val="en-US"/>
          </w:rPr>
          <w:t xml:space="preserve"> </w:t>
        </w:r>
        <w:r>
          <w:rPr>
            <w:rFonts w:ascii="Courier New" w:hAnsi="Courier New" w:cs="Courier New"/>
            <w:sz w:val="20"/>
            <w:szCs w:val="20"/>
            <w:lang w:val="en-US"/>
          </w:rPr>
          <w:t>Cell-</w:t>
        </w:r>
        <w:r w:rsidRPr="006826EF">
          <w:rPr>
            <w:rFonts w:ascii="Courier New" w:hAnsi="Courier New" w:cs="Courier New"/>
            <w:sz w:val="20"/>
            <w:szCs w:val="20"/>
            <w:lang w:val="en-US"/>
          </w:rPr>
          <w:t>DEVS\\" ".\\output\\"</w:t>
        </w:r>
      </w:ins>
    </w:p>
    <w:p w14:paraId="366023E7" w14:textId="77777777" w:rsidR="00A16447" w:rsidRPr="006826EF" w:rsidRDefault="00A16447" w:rsidP="00A16447">
      <w:pPr>
        <w:pStyle w:val="ListParagraph"/>
        <w:ind w:left="1440"/>
        <w:rPr>
          <w:ins w:id="199" w:author="Bruno St-Aubin" w:date="2020-10-15T15:43:00Z"/>
          <w:rFonts w:ascii="Courier New" w:hAnsi="Courier New" w:cs="Courier New"/>
          <w:sz w:val="20"/>
          <w:szCs w:val="20"/>
          <w:lang w:val="en-US"/>
        </w:rPr>
      </w:pPr>
    </w:p>
    <w:p w14:paraId="53102290" w14:textId="63F5435C" w:rsidR="00110EDD" w:rsidRPr="00182307" w:rsidDel="005137CC" w:rsidRDefault="00110EDD" w:rsidP="00110EDD">
      <w:pPr>
        <w:pStyle w:val="ListParagraph"/>
        <w:ind w:left="0"/>
        <w:jc w:val="center"/>
        <w:rPr>
          <w:del w:id="200" w:author="Bruno St-Aubin" w:date="2020-10-15T15:40:00Z"/>
          <w:rFonts w:ascii="Courier New" w:hAnsi="Courier New" w:cs="Courier New"/>
          <w:sz w:val="20"/>
          <w:szCs w:val="20"/>
          <w:lang w:val="fr-CA"/>
        </w:rPr>
      </w:pPr>
    </w:p>
    <w:p w14:paraId="2D0AE214" w14:textId="1711537C" w:rsidR="00110EDD" w:rsidRDefault="00110EDD" w:rsidP="00110EDD">
      <w:pPr>
        <w:pStyle w:val="ListParagraph"/>
        <w:jc w:val="left"/>
        <w:rPr>
          <w:lang w:val="en-US"/>
        </w:rPr>
      </w:pPr>
      <w:r>
        <w:rPr>
          <w:lang w:val="en-US"/>
        </w:rPr>
        <w:t xml:space="preserve">The input folder </w:t>
      </w:r>
      <w:ins w:id="201" w:author="Bruno St-Aubin" w:date="2020-10-15T15:40:00Z">
        <w:r w:rsidR="005137CC">
          <w:rPr>
            <w:lang w:val="en-US"/>
          </w:rPr>
          <w:t xml:space="preserve">provided to the converter application must </w:t>
        </w:r>
      </w:ins>
      <w:del w:id="202" w:author="Bruno St-Aubin" w:date="2020-10-15T15:40:00Z">
        <w:r w:rsidDel="005137CC">
          <w:rPr>
            <w:lang w:val="en-US"/>
          </w:rPr>
          <w:delText xml:space="preserve">should </w:delText>
        </w:r>
      </w:del>
      <w:r>
        <w:rPr>
          <w:lang w:val="en-US"/>
        </w:rPr>
        <w:t>contain</w:t>
      </w:r>
      <w:del w:id="203" w:author="Bruno St-Aubin" w:date="2020-10-15T15:40:00Z">
        <w:r w:rsidDel="005137CC">
          <w:rPr>
            <w:lang w:val="en-US"/>
          </w:rPr>
          <w:delText xml:space="preserve"> only</w:delText>
        </w:r>
      </w:del>
      <w:r>
        <w:rPr>
          <w:lang w:val="en-US"/>
        </w:rPr>
        <w:t xml:space="preserve"> the appropriate simulation files. The following table describes the files required by simulator:</w:t>
      </w:r>
    </w:p>
    <w:p w14:paraId="158FE519" w14:textId="77777777" w:rsidR="00110EDD" w:rsidRDefault="00110EDD" w:rsidP="00110EDD">
      <w:pPr>
        <w:pStyle w:val="ListParagraph"/>
        <w:jc w:val="left"/>
        <w:rPr>
          <w:lang w:val="en-US"/>
        </w:rPr>
      </w:pPr>
    </w:p>
    <w:tbl>
      <w:tblPr>
        <w:tblStyle w:val="TableGrid"/>
        <w:tblW w:w="0" w:type="auto"/>
        <w:tblInd w:w="720" w:type="dxa"/>
        <w:tblCellMar>
          <w:top w:w="57" w:type="dxa"/>
          <w:bottom w:w="57" w:type="dxa"/>
        </w:tblCellMar>
        <w:tblLook w:val="04A0" w:firstRow="1" w:lastRow="0" w:firstColumn="1" w:lastColumn="0" w:noHBand="0" w:noVBand="1"/>
      </w:tblPr>
      <w:tblGrid>
        <w:gridCol w:w="1969"/>
        <w:gridCol w:w="6330"/>
      </w:tblGrid>
      <w:tr w:rsidR="00110EDD" w:rsidRPr="006B70DB" w14:paraId="470C52BD" w14:textId="77777777" w:rsidTr="00A81EFC">
        <w:tc>
          <w:tcPr>
            <w:tcW w:w="1969" w:type="dxa"/>
            <w:vAlign w:val="center"/>
          </w:tcPr>
          <w:p w14:paraId="4C549CAA" w14:textId="77777777" w:rsidR="00110EDD" w:rsidRPr="006B70DB" w:rsidRDefault="00110EDD" w:rsidP="00A81EFC">
            <w:pPr>
              <w:pStyle w:val="ListParagraph"/>
              <w:spacing w:before="60" w:after="60"/>
              <w:ind w:left="0"/>
              <w:contextualSpacing w:val="0"/>
              <w:jc w:val="left"/>
              <w:rPr>
                <w:rFonts w:asciiTheme="majorHAnsi" w:hAnsiTheme="majorHAnsi" w:cstheme="majorHAnsi"/>
                <w:sz w:val="20"/>
                <w:szCs w:val="20"/>
              </w:rPr>
            </w:pPr>
            <w:r w:rsidRPr="006B70DB">
              <w:rPr>
                <w:rFonts w:asciiTheme="majorHAnsi" w:hAnsiTheme="majorHAnsi" w:cstheme="majorHAnsi"/>
                <w:sz w:val="20"/>
                <w:szCs w:val="20"/>
              </w:rPr>
              <w:lastRenderedPageBreak/>
              <w:t>Cadmium DEVS</w:t>
            </w:r>
          </w:p>
        </w:tc>
        <w:tc>
          <w:tcPr>
            <w:tcW w:w="6330" w:type="dxa"/>
            <w:vAlign w:val="center"/>
          </w:tcPr>
          <w:p w14:paraId="650B0284" w14:textId="471162D2" w:rsidR="00110EDD" w:rsidRPr="006B70DB"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sidRPr="006B70DB">
              <w:rPr>
                <w:rFonts w:asciiTheme="majorHAnsi" w:hAnsiTheme="majorHAnsi" w:cstheme="majorHAnsi"/>
                <w:sz w:val="20"/>
                <w:szCs w:val="20"/>
              </w:rPr>
              <w:t>a .</w:t>
            </w:r>
            <w:r w:rsidRPr="006B70DB">
              <w:rPr>
                <w:rFonts w:asciiTheme="majorHAnsi" w:hAnsiTheme="majorHAnsi" w:cstheme="majorHAnsi"/>
                <w:i/>
                <w:iCs/>
                <w:sz w:val="20"/>
                <w:szCs w:val="20"/>
              </w:rPr>
              <w:t>json</w:t>
            </w:r>
            <w:r w:rsidRPr="006B70DB">
              <w:rPr>
                <w:rFonts w:asciiTheme="majorHAnsi" w:hAnsiTheme="majorHAnsi" w:cstheme="majorHAnsi"/>
                <w:sz w:val="20"/>
                <w:szCs w:val="20"/>
              </w:rPr>
              <w:t xml:space="preserve"> file </w:t>
            </w:r>
            <w:ins w:id="204" w:author="Bruno St-Aubin" w:date="2020-10-15T15:31:00Z">
              <w:r w:rsidR="008856C8">
                <w:rPr>
                  <w:rFonts w:asciiTheme="majorHAnsi" w:hAnsiTheme="majorHAnsi" w:cstheme="majorHAnsi"/>
                  <w:sz w:val="20"/>
                  <w:szCs w:val="20"/>
                </w:rPr>
                <w:t xml:space="preserve">containing model information </w:t>
              </w:r>
            </w:ins>
            <w:r w:rsidRPr="006B70DB">
              <w:rPr>
                <w:rFonts w:asciiTheme="majorHAnsi" w:hAnsiTheme="majorHAnsi" w:cstheme="majorHAnsi"/>
                <w:sz w:val="20"/>
                <w:szCs w:val="20"/>
              </w:rPr>
              <w:t>generated by the simulator</w:t>
            </w:r>
          </w:p>
          <w:p w14:paraId="726C7D35" w14:textId="0E9050F8" w:rsidR="00110EDD" w:rsidRPr="006B70DB"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sidRPr="006B70DB">
              <w:rPr>
                <w:rFonts w:asciiTheme="majorHAnsi" w:hAnsiTheme="majorHAnsi" w:cstheme="majorHAnsi"/>
                <w:sz w:val="20"/>
                <w:szCs w:val="20"/>
              </w:rPr>
              <w:t>a .</w:t>
            </w:r>
            <w:r w:rsidRPr="006B70DB">
              <w:rPr>
                <w:rFonts w:asciiTheme="majorHAnsi" w:hAnsiTheme="majorHAnsi" w:cstheme="majorHAnsi"/>
                <w:i/>
                <w:iCs/>
                <w:sz w:val="20"/>
                <w:szCs w:val="20"/>
              </w:rPr>
              <w:t>txt</w:t>
            </w:r>
            <w:r w:rsidRPr="006B70DB">
              <w:rPr>
                <w:rFonts w:asciiTheme="majorHAnsi" w:hAnsiTheme="majorHAnsi" w:cstheme="majorHAnsi"/>
                <w:sz w:val="20"/>
                <w:szCs w:val="20"/>
              </w:rPr>
              <w:t xml:space="preserve"> file </w:t>
            </w:r>
            <w:ins w:id="205" w:author="Bruno St-Aubin" w:date="2020-10-15T15:31:00Z">
              <w:r w:rsidR="008856C8">
                <w:rPr>
                  <w:rFonts w:asciiTheme="majorHAnsi" w:hAnsiTheme="majorHAnsi" w:cstheme="majorHAnsi"/>
                  <w:sz w:val="20"/>
                  <w:szCs w:val="20"/>
                </w:rPr>
                <w:t xml:space="preserve">containing simulation messages </w:t>
              </w:r>
            </w:ins>
            <w:r w:rsidRPr="006B70DB">
              <w:rPr>
                <w:rFonts w:asciiTheme="majorHAnsi" w:hAnsiTheme="majorHAnsi" w:cstheme="majorHAnsi"/>
                <w:sz w:val="20"/>
                <w:szCs w:val="20"/>
              </w:rPr>
              <w:t xml:space="preserve">generated by the simulator  </w:t>
            </w:r>
          </w:p>
        </w:tc>
      </w:tr>
      <w:tr w:rsidR="00110EDD" w:rsidRPr="006B70DB" w14:paraId="70389435" w14:textId="77777777" w:rsidTr="00A81EFC">
        <w:tc>
          <w:tcPr>
            <w:tcW w:w="1969" w:type="dxa"/>
            <w:vAlign w:val="center"/>
          </w:tcPr>
          <w:p w14:paraId="3ECEF97F" w14:textId="77777777" w:rsidR="00110EDD" w:rsidRPr="006B70DB" w:rsidRDefault="00110EDD" w:rsidP="00A81EFC">
            <w:pPr>
              <w:pStyle w:val="ListParagraph"/>
              <w:spacing w:before="60" w:after="60"/>
              <w:ind w:left="0"/>
              <w:contextualSpacing w:val="0"/>
              <w:jc w:val="left"/>
              <w:rPr>
                <w:rFonts w:asciiTheme="majorHAnsi" w:hAnsiTheme="majorHAnsi" w:cstheme="majorHAnsi"/>
                <w:sz w:val="20"/>
                <w:szCs w:val="20"/>
              </w:rPr>
            </w:pPr>
            <w:r w:rsidRPr="006B70DB">
              <w:rPr>
                <w:rFonts w:asciiTheme="majorHAnsi" w:hAnsiTheme="majorHAnsi" w:cstheme="majorHAnsi"/>
                <w:sz w:val="20"/>
                <w:szCs w:val="20"/>
              </w:rPr>
              <w:t>Cadmium Cell-DEVS</w:t>
            </w:r>
          </w:p>
        </w:tc>
        <w:tc>
          <w:tcPr>
            <w:tcW w:w="6330" w:type="dxa"/>
            <w:vAlign w:val="center"/>
          </w:tcPr>
          <w:p w14:paraId="25465900" w14:textId="77777777" w:rsidR="00110EDD" w:rsidRPr="006B70DB"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lang w:val="en-US"/>
              </w:rPr>
            </w:pPr>
            <w:r w:rsidRPr="006B70DB">
              <w:rPr>
                <w:rFonts w:asciiTheme="majorHAnsi" w:hAnsiTheme="majorHAnsi" w:cstheme="majorHAnsi"/>
                <w:sz w:val="20"/>
                <w:szCs w:val="20"/>
              </w:rPr>
              <w:t>a .</w:t>
            </w:r>
            <w:r w:rsidRPr="006B70DB">
              <w:rPr>
                <w:rFonts w:asciiTheme="majorHAnsi" w:hAnsiTheme="majorHAnsi" w:cstheme="majorHAnsi"/>
                <w:i/>
                <w:iCs/>
                <w:sz w:val="20"/>
                <w:szCs w:val="20"/>
              </w:rPr>
              <w:t>json</w:t>
            </w:r>
            <w:r w:rsidRPr="006B70DB">
              <w:rPr>
                <w:rFonts w:asciiTheme="majorHAnsi" w:hAnsiTheme="majorHAnsi" w:cstheme="majorHAnsi"/>
                <w:sz w:val="20"/>
                <w:szCs w:val="20"/>
              </w:rPr>
              <w:t xml:space="preserve"> file provided manually, see step 1 of the </w:t>
            </w:r>
            <w:r w:rsidRPr="006B70DB">
              <w:rPr>
                <w:rFonts w:asciiTheme="majorHAnsi" w:hAnsiTheme="majorHAnsi" w:cstheme="majorHAnsi"/>
                <w:sz w:val="20"/>
                <w:szCs w:val="20"/>
                <w:lang w:val="en-US"/>
              </w:rPr>
              <w:t>“Cell-DEVS Results: Logistic Urban Growth” procedure</w:t>
            </w:r>
          </w:p>
          <w:p w14:paraId="16D12301" w14:textId="05527D48" w:rsidR="00110EDD" w:rsidRPr="006B70DB"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sidRPr="006B70DB">
              <w:rPr>
                <w:rFonts w:asciiTheme="majorHAnsi" w:hAnsiTheme="majorHAnsi" w:cstheme="majorHAnsi"/>
                <w:sz w:val="20"/>
                <w:szCs w:val="20"/>
                <w:lang w:val="en-US"/>
              </w:rPr>
              <w:t>a .</w:t>
            </w:r>
            <w:r w:rsidRPr="006B70DB">
              <w:rPr>
                <w:rFonts w:asciiTheme="majorHAnsi" w:hAnsiTheme="majorHAnsi" w:cstheme="majorHAnsi"/>
                <w:i/>
                <w:iCs/>
                <w:sz w:val="20"/>
                <w:szCs w:val="20"/>
                <w:lang w:val="en-US"/>
              </w:rPr>
              <w:t>txt</w:t>
            </w:r>
            <w:r w:rsidRPr="006B70DB">
              <w:rPr>
                <w:rFonts w:asciiTheme="majorHAnsi" w:hAnsiTheme="majorHAnsi" w:cstheme="majorHAnsi"/>
                <w:sz w:val="20"/>
                <w:szCs w:val="20"/>
                <w:lang w:val="en-US"/>
              </w:rPr>
              <w:t xml:space="preserve"> file </w:t>
            </w:r>
            <w:ins w:id="206" w:author="Bruno St-Aubin" w:date="2020-10-15T15:32:00Z">
              <w:r w:rsidR="008856C8">
                <w:rPr>
                  <w:rFonts w:asciiTheme="majorHAnsi" w:hAnsiTheme="majorHAnsi" w:cstheme="majorHAnsi"/>
                  <w:sz w:val="20"/>
                  <w:szCs w:val="20"/>
                </w:rPr>
                <w:t xml:space="preserve">containing simulation messages </w:t>
              </w:r>
              <w:r w:rsidR="008856C8" w:rsidRPr="006B70DB">
                <w:rPr>
                  <w:rFonts w:asciiTheme="majorHAnsi" w:hAnsiTheme="majorHAnsi" w:cstheme="majorHAnsi"/>
                  <w:sz w:val="20"/>
                  <w:szCs w:val="20"/>
                </w:rPr>
                <w:t xml:space="preserve">generated by the simulator  </w:t>
              </w:r>
            </w:ins>
            <w:del w:id="207" w:author="Bruno St-Aubin" w:date="2020-10-15T15:32:00Z">
              <w:r w:rsidRPr="006B70DB" w:rsidDel="008856C8">
                <w:rPr>
                  <w:rFonts w:asciiTheme="majorHAnsi" w:hAnsiTheme="majorHAnsi" w:cstheme="majorHAnsi"/>
                  <w:sz w:val="20"/>
                  <w:szCs w:val="20"/>
                  <w:lang w:val="en-US"/>
                </w:rPr>
                <w:delText>generated by the simulator</w:delText>
              </w:r>
            </w:del>
          </w:p>
        </w:tc>
      </w:tr>
      <w:tr w:rsidR="00110EDD" w:rsidRPr="006B70DB" w14:paraId="47B554B8" w14:textId="77777777" w:rsidTr="00A81EFC">
        <w:tc>
          <w:tcPr>
            <w:tcW w:w="1969" w:type="dxa"/>
            <w:vAlign w:val="center"/>
          </w:tcPr>
          <w:p w14:paraId="459AB3F5" w14:textId="77777777" w:rsidR="00110EDD" w:rsidRPr="006B70DB" w:rsidRDefault="00110EDD" w:rsidP="00A81EFC">
            <w:pPr>
              <w:pStyle w:val="ListParagraph"/>
              <w:spacing w:before="60" w:after="60"/>
              <w:ind w:left="0"/>
              <w:contextualSpacing w:val="0"/>
              <w:jc w:val="left"/>
              <w:rPr>
                <w:rFonts w:asciiTheme="majorHAnsi" w:hAnsiTheme="majorHAnsi" w:cstheme="majorHAnsi"/>
                <w:sz w:val="20"/>
                <w:szCs w:val="20"/>
              </w:rPr>
            </w:pPr>
            <w:r>
              <w:rPr>
                <w:rFonts w:asciiTheme="majorHAnsi" w:hAnsiTheme="majorHAnsi" w:cstheme="majorHAnsi"/>
                <w:sz w:val="20"/>
                <w:szCs w:val="20"/>
              </w:rPr>
              <w:t>CD++ DEVS</w:t>
            </w:r>
          </w:p>
        </w:tc>
        <w:tc>
          <w:tcPr>
            <w:tcW w:w="6330" w:type="dxa"/>
            <w:vAlign w:val="center"/>
          </w:tcPr>
          <w:p w14:paraId="5AF69DD6" w14:textId="77777777" w:rsidR="00110EDD"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Pr>
                <w:rFonts w:asciiTheme="majorHAnsi" w:hAnsiTheme="majorHAnsi" w:cstheme="majorHAnsi"/>
                <w:sz w:val="20"/>
                <w:szCs w:val="20"/>
              </w:rPr>
              <w:t>the .</w:t>
            </w:r>
            <w:r w:rsidRPr="006B70DB">
              <w:rPr>
                <w:rFonts w:asciiTheme="majorHAnsi" w:hAnsiTheme="majorHAnsi" w:cstheme="majorHAnsi"/>
                <w:i/>
                <w:iCs/>
                <w:sz w:val="20"/>
                <w:szCs w:val="20"/>
              </w:rPr>
              <w:t>ma</w:t>
            </w:r>
            <w:r>
              <w:rPr>
                <w:rFonts w:asciiTheme="majorHAnsi" w:hAnsiTheme="majorHAnsi" w:cstheme="majorHAnsi"/>
                <w:sz w:val="20"/>
                <w:szCs w:val="20"/>
              </w:rPr>
              <w:t xml:space="preserve"> file required to execute the simulation</w:t>
            </w:r>
          </w:p>
          <w:p w14:paraId="421200CB" w14:textId="77777777" w:rsidR="00110EDD" w:rsidRPr="006B70DB"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Pr>
                <w:rFonts w:asciiTheme="majorHAnsi" w:hAnsiTheme="majorHAnsi" w:cstheme="majorHAnsi"/>
                <w:sz w:val="20"/>
                <w:szCs w:val="20"/>
              </w:rPr>
              <w:t>the .</w:t>
            </w:r>
            <w:r w:rsidRPr="006B70DB">
              <w:rPr>
                <w:rFonts w:asciiTheme="majorHAnsi" w:hAnsiTheme="majorHAnsi" w:cstheme="majorHAnsi"/>
                <w:i/>
                <w:iCs/>
                <w:sz w:val="20"/>
                <w:szCs w:val="20"/>
              </w:rPr>
              <w:t>log</w:t>
            </w:r>
            <w:r>
              <w:rPr>
                <w:rFonts w:asciiTheme="majorHAnsi" w:hAnsiTheme="majorHAnsi" w:cstheme="majorHAnsi"/>
                <w:sz w:val="20"/>
                <w:szCs w:val="20"/>
              </w:rPr>
              <w:t xml:space="preserve"> file output by the simulator</w:t>
            </w:r>
          </w:p>
        </w:tc>
      </w:tr>
      <w:tr w:rsidR="00110EDD" w:rsidRPr="006B70DB" w14:paraId="425E5318" w14:textId="77777777" w:rsidTr="00A81EFC">
        <w:tc>
          <w:tcPr>
            <w:tcW w:w="1969" w:type="dxa"/>
            <w:vAlign w:val="center"/>
          </w:tcPr>
          <w:p w14:paraId="1280030B" w14:textId="77777777" w:rsidR="00110EDD" w:rsidRPr="006B70DB" w:rsidRDefault="00110EDD" w:rsidP="00A81EFC">
            <w:pPr>
              <w:pStyle w:val="ListParagraph"/>
              <w:spacing w:before="60" w:after="60"/>
              <w:ind w:left="0"/>
              <w:contextualSpacing w:val="0"/>
              <w:jc w:val="left"/>
              <w:rPr>
                <w:rFonts w:asciiTheme="majorHAnsi" w:hAnsiTheme="majorHAnsi" w:cstheme="majorHAnsi"/>
                <w:sz w:val="20"/>
                <w:szCs w:val="20"/>
              </w:rPr>
            </w:pPr>
            <w:r>
              <w:rPr>
                <w:rFonts w:asciiTheme="majorHAnsi" w:hAnsiTheme="majorHAnsi" w:cstheme="majorHAnsi"/>
                <w:sz w:val="20"/>
                <w:szCs w:val="20"/>
              </w:rPr>
              <w:t>CD++ Cell-DEVS</w:t>
            </w:r>
          </w:p>
        </w:tc>
        <w:tc>
          <w:tcPr>
            <w:tcW w:w="6330" w:type="dxa"/>
            <w:vAlign w:val="center"/>
          </w:tcPr>
          <w:p w14:paraId="54017B8F" w14:textId="77777777" w:rsidR="00110EDD"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Pr>
                <w:rFonts w:asciiTheme="majorHAnsi" w:hAnsiTheme="majorHAnsi" w:cstheme="majorHAnsi"/>
                <w:sz w:val="20"/>
                <w:szCs w:val="20"/>
              </w:rPr>
              <w:t>the .</w:t>
            </w:r>
            <w:r w:rsidRPr="006B70DB">
              <w:rPr>
                <w:rFonts w:asciiTheme="majorHAnsi" w:hAnsiTheme="majorHAnsi" w:cstheme="majorHAnsi"/>
                <w:i/>
                <w:iCs/>
                <w:sz w:val="20"/>
                <w:szCs w:val="20"/>
              </w:rPr>
              <w:t>ma</w:t>
            </w:r>
            <w:r>
              <w:rPr>
                <w:rFonts w:asciiTheme="majorHAnsi" w:hAnsiTheme="majorHAnsi" w:cstheme="majorHAnsi"/>
                <w:sz w:val="20"/>
                <w:szCs w:val="20"/>
              </w:rPr>
              <w:t xml:space="preserve"> file required to execute the simulation</w:t>
            </w:r>
          </w:p>
          <w:p w14:paraId="57EE107D" w14:textId="77777777" w:rsidR="00110EDD"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Pr>
                <w:rFonts w:asciiTheme="majorHAnsi" w:hAnsiTheme="majorHAnsi" w:cstheme="majorHAnsi"/>
                <w:sz w:val="20"/>
                <w:szCs w:val="20"/>
              </w:rPr>
              <w:t>the .</w:t>
            </w:r>
            <w:r w:rsidRPr="006B70DB">
              <w:rPr>
                <w:rFonts w:asciiTheme="majorHAnsi" w:hAnsiTheme="majorHAnsi" w:cstheme="majorHAnsi"/>
                <w:i/>
                <w:iCs/>
                <w:sz w:val="20"/>
                <w:szCs w:val="20"/>
              </w:rPr>
              <w:t>val</w:t>
            </w:r>
            <w:r>
              <w:rPr>
                <w:rFonts w:asciiTheme="majorHAnsi" w:hAnsiTheme="majorHAnsi" w:cstheme="majorHAnsi"/>
                <w:sz w:val="20"/>
                <w:szCs w:val="20"/>
              </w:rPr>
              <w:t xml:space="preserve"> file required to execute the simulation (optional)</w:t>
            </w:r>
          </w:p>
          <w:p w14:paraId="62FB68B2" w14:textId="77777777" w:rsidR="00110EDD"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Pr>
                <w:rFonts w:asciiTheme="majorHAnsi" w:hAnsiTheme="majorHAnsi" w:cstheme="majorHAnsi"/>
                <w:sz w:val="20"/>
                <w:szCs w:val="20"/>
              </w:rPr>
              <w:t>the .</w:t>
            </w:r>
            <w:r w:rsidRPr="006B70DB">
              <w:rPr>
                <w:rFonts w:asciiTheme="majorHAnsi" w:hAnsiTheme="majorHAnsi" w:cstheme="majorHAnsi"/>
                <w:i/>
                <w:iCs/>
                <w:sz w:val="20"/>
                <w:szCs w:val="20"/>
              </w:rPr>
              <w:t>pal</w:t>
            </w:r>
            <w:r>
              <w:rPr>
                <w:rFonts w:asciiTheme="majorHAnsi" w:hAnsiTheme="majorHAnsi" w:cstheme="majorHAnsi"/>
                <w:sz w:val="20"/>
                <w:szCs w:val="20"/>
              </w:rPr>
              <w:t xml:space="preserve"> file required to execute the simulation (optional)</w:t>
            </w:r>
          </w:p>
          <w:p w14:paraId="61EC53F9" w14:textId="77777777" w:rsidR="00110EDD" w:rsidRPr="006B70DB" w:rsidRDefault="00110EDD" w:rsidP="00A81EFC">
            <w:pPr>
              <w:pStyle w:val="ListParagraph"/>
              <w:numPr>
                <w:ilvl w:val="0"/>
                <w:numId w:val="26"/>
              </w:numPr>
              <w:spacing w:before="60" w:after="60"/>
              <w:ind w:left="318" w:hanging="219"/>
              <w:contextualSpacing w:val="0"/>
              <w:jc w:val="left"/>
              <w:rPr>
                <w:rFonts w:asciiTheme="majorHAnsi" w:hAnsiTheme="majorHAnsi" w:cstheme="majorHAnsi"/>
                <w:sz w:val="20"/>
                <w:szCs w:val="20"/>
              </w:rPr>
            </w:pPr>
            <w:r>
              <w:rPr>
                <w:rFonts w:asciiTheme="majorHAnsi" w:hAnsiTheme="majorHAnsi" w:cstheme="majorHAnsi"/>
                <w:sz w:val="20"/>
                <w:szCs w:val="20"/>
              </w:rPr>
              <w:t>the .</w:t>
            </w:r>
            <w:r w:rsidRPr="006B70DB">
              <w:rPr>
                <w:rFonts w:asciiTheme="majorHAnsi" w:hAnsiTheme="majorHAnsi" w:cstheme="majorHAnsi"/>
                <w:i/>
                <w:iCs/>
                <w:sz w:val="20"/>
                <w:szCs w:val="20"/>
              </w:rPr>
              <w:t>log</w:t>
            </w:r>
            <w:r>
              <w:rPr>
                <w:rFonts w:asciiTheme="majorHAnsi" w:hAnsiTheme="majorHAnsi" w:cstheme="majorHAnsi"/>
                <w:sz w:val="20"/>
                <w:szCs w:val="20"/>
              </w:rPr>
              <w:t xml:space="preserve"> file output by the simulator</w:t>
            </w:r>
          </w:p>
        </w:tc>
      </w:tr>
    </w:tbl>
    <w:p w14:paraId="37A69F2E" w14:textId="2B5AD57D" w:rsidR="00110EDD" w:rsidRPr="006B70DB" w:rsidDel="00FD7CBD" w:rsidRDefault="00110EDD" w:rsidP="00110EDD">
      <w:pPr>
        <w:pStyle w:val="ListParagraph"/>
        <w:jc w:val="left"/>
        <w:rPr>
          <w:del w:id="208" w:author="Bruno St-Aubin" w:date="2020-10-15T15:47:00Z"/>
          <w:rFonts w:ascii="Courier New" w:hAnsi="Courier New" w:cs="Courier New"/>
          <w:sz w:val="20"/>
          <w:szCs w:val="20"/>
          <w:lang w:val="en-CA"/>
        </w:rPr>
      </w:pPr>
    </w:p>
    <w:p w14:paraId="0E356AED" w14:textId="77777777" w:rsidR="00110EDD" w:rsidRPr="006B70DB" w:rsidRDefault="00110EDD" w:rsidP="00110EDD">
      <w:pPr>
        <w:pStyle w:val="ListParagraph"/>
        <w:rPr>
          <w:lang w:val="en-CA"/>
        </w:rPr>
      </w:pPr>
    </w:p>
    <w:p w14:paraId="3253B6F4" w14:textId="77777777" w:rsidR="00110EDD" w:rsidRPr="00370D6C" w:rsidRDefault="00110EDD" w:rsidP="00110EDD">
      <w:pPr>
        <w:pStyle w:val="ListParagraph"/>
        <w:numPr>
          <w:ilvl w:val="0"/>
          <w:numId w:val="24"/>
        </w:numPr>
        <w:rPr>
          <w:lang w:val="en-CA"/>
        </w:rPr>
      </w:pPr>
      <w:r w:rsidRPr="00370D6C">
        <w:rPr>
          <w:lang w:val="en-CA"/>
        </w:rPr>
        <w:t>If all goes well, y</w:t>
      </w:r>
      <w:r>
        <w:rPr>
          <w:lang w:val="en-CA"/>
        </w:rPr>
        <w:t xml:space="preserve">ou should see this in the command prompt or terminal: </w:t>
      </w:r>
    </w:p>
    <w:p w14:paraId="509E729A" w14:textId="77777777" w:rsidR="00110EDD" w:rsidRDefault="00110EDD" w:rsidP="00110EDD">
      <w:pPr>
        <w:pStyle w:val="ListParagraph"/>
        <w:rPr>
          <w:lang w:val="en-CA"/>
        </w:rPr>
      </w:pPr>
    </w:p>
    <w:p w14:paraId="699F4E1E" w14:textId="77777777" w:rsidR="00110EDD" w:rsidRDefault="00110EDD" w:rsidP="00110EDD">
      <w:pPr>
        <w:pStyle w:val="ListParagraph"/>
        <w:jc w:val="center"/>
        <w:rPr>
          <w:lang w:val="en-CA"/>
        </w:rPr>
      </w:pPr>
      <w:r>
        <w:rPr>
          <w:noProof/>
        </w:rPr>
        <w:drawing>
          <wp:inline distT="0" distB="0" distL="0" distR="0" wp14:anchorId="00159060" wp14:editId="56505232">
            <wp:extent cx="3452884" cy="869553"/>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3463632" cy="872260"/>
                    </a:xfrm>
                    <a:prstGeom prst="rect">
                      <a:avLst/>
                    </a:prstGeom>
                  </pic:spPr>
                </pic:pic>
              </a:graphicData>
            </a:graphic>
          </wp:inline>
        </w:drawing>
      </w:r>
    </w:p>
    <w:p w14:paraId="1F84BC60" w14:textId="77777777" w:rsidR="00110EDD" w:rsidRPr="00370D6C" w:rsidRDefault="00110EDD" w:rsidP="00110EDD">
      <w:pPr>
        <w:pStyle w:val="ListParagraph"/>
        <w:jc w:val="center"/>
        <w:rPr>
          <w:lang w:val="en-CA"/>
        </w:rPr>
      </w:pPr>
    </w:p>
    <w:p w14:paraId="423B82CB" w14:textId="3A053FF8" w:rsidR="00110EDD" w:rsidRDefault="00110EDD" w:rsidP="00110EDD">
      <w:pPr>
        <w:pStyle w:val="ListParagraph"/>
        <w:numPr>
          <w:ilvl w:val="0"/>
          <w:numId w:val="24"/>
        </w:numPr>
        <w:rPr>
          <w:ins w:id="209" w:author="Bruno St-Aubin" w:date="2020-10-15T15:21:00Z"/>
          <w:lang w:val="en-CA"/>
        </w:rPr>
      </w:pPr>
      <w:r>
        <w:rPr>
          <w:lang w:val="en-CA"/>
        </w:rPr>
        <w:t xml:space="preserve">The converted simulation files will be in a zip archive at the specified output location. </w:t>
      </w:r>
    </w:p>
    <w:p w14:paraId="7673EEA6" w14:textId="62EBECDD" w:rsidR="00345CB7" w:rsidRDefault="00345CB7">
      <w:pPr>
        <w:spacing w:before="0" w:after="0"/>
        <w:jc w:val="left"/>
        <w:rPr>
          <w:ins w:id="210" w:author="Bruno St-Aubin" w:date="2020-10-15T15:21:00Z"/>
          <w:lang w:val="en-CA"/>
        </w:rPr>
      </w:pPr>
      <w:ins w:id="211" w:author="Bruno St-Aubin" w:date="2020-10-15T15:21:00Z">
        <w:r>
          <w:rPr>
            <w:lang w:val="en-CA"/>
          </w:rPr>
          <w:br w:type="page"/>
        </w:r>
      </w:ins>
    </w:p>
    <w:p w14:paraId="151A4207" w14:textId="30323208" w:rsidR="00345CB7" w:rsidRDefault="00345CB7" w:rsidP="00345CB7">
      <w:pPr>
        <w:pStyle w:val="Heading3"/>
        <w:rPr>
          <w:ins w:id="212" w:author="Bruno St-Aubin" w:date="2020-10-15T15:22:00Z"/>
          <w:lang w:val="en-US"/>
        </w:rPr>
      </w:pPr>
      <w:ins w:id="213" w:author="Bruno St-Aubin" w:date="2020-10-15T15:22:00Z">
        <w:r>
          <w:rPr>
            <w:lang w:val="en-US"/>
          </w:rPr>
          <w:lastRenderedPageBreak/>
          <w:t xml:space="preserve">Appendix </w:t>
        </w:r>
        <w:r>
          <w:rPr>
            <w:lang w:val="en-US"/>
          </w:rPr>
          <w:t>2</w:t>
        </w:r>
        <w:r>
          <w:rPr>
            <w:lang w:val="en-US"/>
          </w:rPr>
          <w:t xml:space="preserve"> </w:t>
        </w:r>
        <w:r>
          <w:rPr>
            <w:lang w:val="en-US"/>
          </w:rPr>
          <w:t>–</w:t>
        </w:r>
        <w:r>
          <w:rPr>
            <w:lang w:val="en-US"/>
          </w:rPr>
          <w:t xml:space="preserve"> </w:t>
        </w:r>
        <w:r>
          <w:rPr>
            <w:lang w:val="en-US"/>
          </w:rPr>
          <w:t>Installing the required JDK (Windows 10)</w:t>
        </w:r>
      </w:ins>
    </w:p>
    <w:p w14:paraId="7130634B" w14:textId="4750A6CB" w:rsidR="00345CB7" w:rsidRDefault="00345CB7" w:rsidP="00E34245">
      <w:pPr>
        <w:pStyle w:val="ListParagraph"/>
        <w:numPr>
          <w:ilvl w:val="1"/>
          <w:numId w:val="24"/>
        </w:numPr>
        <w:ind w:left="360"/>
        <w:jc w:val="left"/>
        <w:rPr>
          <w:ins w:id="214" w:author="Bruno St-Aubin" w:date="2020-10-15T15:21:00Z"/>
          <w:lang w:val="en-US"/>
        </w:rPr>
        <w:pPrChange w:id="215" w:author="Bruno St-Aubin" w:date="2020-10-15T15:22:00Z">
          <w:pPr>
            <w:pStyle w:val="ListParagraph"/>
            <w:numPr>
              <w:ilvl w:val="1"/>
              <w:numId w:val="24"/>
            </w:numPr>
            <w:ind w:left="1440" w:hanging="360"/>
            <w:jc w:val="left"/>
          </w:pPr>
        </w:pPrChange>
      </w:pPr>
      <w:ins w:id="216" w:author="Bruno St-Aubin" w:date="2020-10-15T15:21:00Z">
        <w:r>
          <w:rPr>
            <w:lang w:val="en-US"/>
          </w:rPr>
          <w:t xml:space="preserve">Download and </w:t>
        </w:r>
      </w:ins>
      <w:ins w:id="217" w:author="Bruno St-Aubin" w:date="2020-10-15T15:22:00Z">
        <w:r w:rsidR="00A4708F">
          <w:rPr>
            <w:lang w:val="en-US"/>
          </w:rPr>
          <w:t>launch</w:t>
        </w:r>
      </w:ins>
      <w:ins w:id="218" w:author="Bruno St-Aubin" w:date="2020-10-15T15:21:00Z">
        <w:r>
          <w:rPr>
            <w:lang w:val="en-US"/>
          </w:rPr>
          <w:t xml:space="preserve"> the JDK 13 Windows x64 Installer</w:t>
        </w:r>
      </w:ins>
      <w:ins w:id="219" w:author="Bruno St-Aubin" w:date="2020-10-15T15:23:00Z">
        <w:r w:rsidR="00A4708F">
          <w:rPr>
            <w:lang w:val="en-US"/>
          </w:rPr>
          <w:t>. It can be found at the following URL:</w:t>
        </w:r>
      </w:ins>
    </w:p>
    <w:p w14:paraId="41993C7B" w14:textId="77777777" w:rsidR="00A4708F" w:rsidRDefault="00A4708F" w:rsidP="00A4708F">
      <w:pPr>
        <w:pStyle w:val="ListParagraph"/>
        <w:ind w:left="360" w:firstLine="360"/>
        <w:jc w:val="left"/>
        <w:rPr>
          <w:ins w:id="220" w:author="Bruno St-Aubin" w:date="2020-10-15T15:23:00Z"/>
          <w:lang w:val="en-US"/>
        </w:rPr>
      </w:pPr>
    </w:p>
    <w:p w14:paraId="685E1820" w14:textId="16D21130" w:rsidR="00345CB7" w:rsidRDefault="00A4708F" w:rsidP="00A4708F">
      <w:pPr>
        <w:pStyle w:val="ListParagraph"/>
        <w:ind w:left="360" w:firstLine="360"/>
        <w:jc w:val="left"/>
        <w:rPr>
          <w:ins w:id="221" w:author="Bruno St-Aubin" w:date="2020-10-15T15:21:00Z"/>
          <w:lang w:val="en-US"/>
        </w:rPr>
        <w:pPrChange w:id="222" w:author="Bruno St-Aubin" w:date="2020-10-15T15:22:00Z">
          <w:pPr>
            <w:pStyle w:val="ListParagraph"/>
            <w:ind w:left="1440"/>
            <w:jc w:val="left"/>
          </w:pPr>
        </w:pPrChange>
      </w:pPr>
      <w:ins w:id="223" w:author="Bruno St-Aubin" w:date="2020-10-15T15:23:00Z">
        <w:r>
          <w:rPr>
            <w:lang w:val="en-US"/>
          </w:rPr>
          <w:fldChar w:fldCharType="begin"/>
        </w:r>
        <w:r>
          <w:rPr>
            <w:lang w:val="en-US"/>
          </w:rPr>
          <w:instrText xml:space="preserve"> HYPERLINK "</w:instrText>
        </w:r>
      </w:ins>
      <w:ins w:id="224" w:author="Bruno St-Aubin" w:date="2020-10-15T15:21:00Z">
        <w:r w:rsidRPr="00A4708F">
          <w:rPr>
            <w:lang w:val="en-US"/>
            <w:rPrChange w:id="225" w:author="Bruno St-Aubin" w:date="2020-10-15T15:23:00Z">
              <w:rPr>
                <w:rStyle w:val="Hyperlink"/>
                <w:lang w:val="en-US"/>
              </w:rPr>
            </w:rPrChange>
          </w:rPr>
          <w:instrText>https://www.oracle.com/java/technologies/javase-jdk13-downloads.html</w:instrText>
        </w:r>
      </w:ins>
      <w:ins w:id="226" w:author="Bruno St-Aubin" w:date="2020-10-15T15:23:00Z">
        <w:r>
          <w:rPr>
            <w:lang w:val="en-US"/>
          </w:rPr>
          <w:instrText xml:space="preserve">" </w:instrText>
        </w:r>
        <w:r>
          <w:rPr>
            <w:lang w:val="en-US"/>
          </w:rPr>
          <w:fldChar w:fldCharType="separate"/>
        </w:r>
      </w:ins>
      <w:ins w:id="227" w:author="Bruno St-Aubin" w:date="2020-10-15T15:21:00Z">
        <w:r w:rsidRPr="002D0A93">
          <w:rPr>
            <w:rStyle w:val="Hyperlink"/>
            <w:lang w:val="en-US"/>
            <w:rPrChange w:id="228" w:author="Bruno St-Aubin" w:date="2020-10-15T15:23:00Z">
              <w:rPr>
                <w:rStyle w:val="Hyperlink"/>
                <w:lang w:val="en-US"/>
              </w:rPr>
            </w:rPrChange>
          </w:rPr>
          <w:t>https://www.oracle.com/java/technologies/javase-jdk13-downloads.html</w:t>
        </w:r>
      </w:ins>
      <w:ins w:id="229" w:author="Bruno St-Aubin" w:date="2020-10-15T15:23:00Z">
        <w:r>
          <w:rPr>
            <w:lang w:val="en-US"/>
          </w:rPr>
          <w:fldChar w:fldCharType="end"/>
        </w:r>
      </w:ins>
      <w:ins w:id="230" w:author="Bruno St-Aubin" w:date="2020-10-15T15:21:00Z">
        <w:r w:rsidR="00345CB7">
          <w:rPr>
            <w:lang w:val="en-US"/>
          </w:rPr>
          <w:t xml:space="preserve"> </w:t>
        </w:r>
      </w:ins>
    </w:p>
    <w:p w14:paraId="7CD06268" w14:textId="77777777" w:rsidR="00345CB7" w:rsidRDefault="00345CB7" w:rsidP="00E34245">
      <w:pPr>
        <w:pStyle w:val="ListParagraph"/>
        <w:ind w:left="360"/>
        <w:jc w:val="left"/>
        <w:rPr>
          <w:ins w:id="231" w:author="Bruno St-Aubin" w:date="2020-10-15T15:21:00Z"/>
          <w:lang w:val="en-US"/>
        </w:rPr>
        <w:pPrChange w:id="232" w:author="Bruno St-Aubin" w:date="2020-10-15T15:22:00Z">
          <w:pPr>
            <w:pStyle w:val="ListParagraph"/>
            <w:ind w:left="1440"/>
            <w:jc w:val="left"/>
          </w:pPr>
        </w:pPrChange>
      </w:pPr>
    </w:p>
    <w:p w14:paraId="615C275D" w14:textId="77777777" w:rsidR="00345CB7" w:rsidRDefault="00345CB7" w:rsidP="00E34245">
      <w:pPr>
        <w:pStyle w:val="ListParagraph"/>
        <w:numPr>
          <w:ilvl w:val="1"/>
          <w:numId w:val="24"/>
        </w:numPr>
        <w:ind w:left="360"/>
        <w:rPr>
          <w:ins w:id="233" w:author="Bruno St-Aubin" w:date="2020-10-15T15:21:00Z"/>
          <w:lang w:val="en-US"/>
        </w:rPr>
        <w:pPrChange w:id="234" w:author="Bruno St-Aubin" w:date="2020-10-15T15:22:00Z">
          <w:pPr>
            <w:pStyle w:val="ListParagraph"/>
            <w:numPr>
              <w:ilvl w:val="1"/>
              <w:numId w:val="24"/>
            </w:numPr>
            <w:ind w:left="1440" w:hanging="360"/>
          </w:pPr>
        </w:pPrChange>
      </w:pPr>
      <w:ins w:id="235" w:author="Bruno St-Aubin" w:date="2020-10-15T15:21:00Z">
        <w:r>
          <w:rPr>
            <w:lang w:val="en-US"/>
          </w:rPr>
          <w:t>The installation is straightforward but note the install path from this window:</w:t>
        </w:r>
      </w:ins>
    </w:p>
    <w:p w14:paraId="275F1718" w14:textId="77777777" w:rsidR="00345CB7" w:rsidRDefault="00345CB7" w:rsidP="00E34245">
      <w:pPr>
        <w:pStyle w:val="ListParagraph"/>
        <w:ind w:left="360"/>
        <w:rPr>
          <w:ins w:id="236" w:author="Bruno St-Aubin" w:date="2020-10-15T15:21:00Z"/>
          <w:lang w:val="en-US"/>
        </w:rPr>
        <w:pPrChange w:id="237" w:author="Bruno St-Aubin" w:date="2020-10-15T15:22:00Z">
          <w:pPr>
            <w:pStyle w:val="ListParagraph"/>
            <w:ind w:left="1440"/>
          </w:pPr>
        </w:pPrChange>
      </w:pPr>
    </w:p>
    <w:p w14:paraId="0605B450" w14:textId="77777777" w:rsidR="00345CB7" w:rsidRDefault="00345CB7" w:rsidP="00E34245">
      <w:pPr>
        <w:pStyle w:val="ListParagraph"/>
        <w:ind w:left="360"/>
        <w:jc w:val="center"/>
        <w:rPr>
          <w:ins w:id="238" w:author="Bruno St-Aubin" w:date="2020-10-15T15:21:00Z"/>
          <w:lang w:val="en-US"/>
        </w:rPr>
        <w:pPrChange w:id="239" w:author="Bruno St-Aubin" w:date="2020-10-15T15:22:00Z">
          <w:pPr>
            <w:pStyle w:val="ListParagraph"/>
            <w:ind w:left="1440"/>
            <w:jc w:val="center"/>
          </w:pPr>
        </w:pPrChange>
      </w:pPr>
      <w:ins w:id="240" w:author="Bruno St-Aubin" w:date="2020-10-15T15:21:00Z">
        <w:r>
          <w:rPr>
            <w:noProof/>
          </w:rPr>
          <w:drawing>
            <wp:inline distT="0" distB="0" distL="0" distR="0" wp14:anchorId="5D669E90" wp14:editId="44DDD5A6">
              <wp:extent cx="2960996" cy="225627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971584" cy="2264347"/>
                      </a:xfrm>
                      <a:prstGeom prst="rect">
                        <a:avLst/>
                      </a:prstGeom>
                    </pic:spPr>
                  </pic:pic>
                </a:graphicData>
              </a:graphic>
            </wp:inline>
          </w:drawing>
        </w:r>
      </w:ins>
    </w:p>
    <w:p w14:paraId="23E30435" w14:textId="77777777" w:rsidR="00345CB7" w:rsidRDefault="00345CB7" w:rsidP="00E34245">
      <w:pPr>
        <w:pStyle w:val="ListParagraph"/>
        <w:ind w:left="360"/>
        <w:jc w:val="center"/>
        <w:rPr>
          <w:ins w:id="241" w:author="Bruno St-Aubin" w:date="2020-10-15T15:21:00Z"/>
          <w:lang w:val="en-US"/>
        </w:rPr>
        <w:pPrChange w:id="242" w:author="Bruno St-Aubin" w:date="2020-10-15T15:22:00Z">
          <w:pPr>
            <w:pStyle w:val="ListParagraph"/>
            <w:ind w:left="1440"/>
            <w:jc w:val="center"/>
          </w:pPr>
        </w:pPrChange>
      </w:pPr>
    </w:p>
    <w:p w14:paraId="57251FFF" w14:textId="77777777" w:rsidR="00345CB7" w:rsidRDefault="00345CB7" w:rsidP="00E34245">
      <w:pPr>
        <w:pStyle w:val="ListParagraph"/>
        <w:numPr>
          <w:ilvl w:val="1"/>
          <w:numId w:val="24"/>
        </w:numPr>
        <w:ind w:left="360"/>
        <w:rPr>
          <w:ins w:id="243" w:author="Bruno St-Aubin" w:date="2020-10-15T15:21:00Z"/>
          <w:lang w:val="en-US"/>
        </w:rPr>
        <w:pPrChange w:id="244" w:author="Bruno St-Aubin" w:date="2020-10-15T15:22:00Z">
          <w:pPr>
            <w:pStyle w:val="ListParagraph"/>
            <w:numPr>
              <w:ilvl w:val="1"/>
              <w:numId w:val="24"/>
            </w:numPr>
            <w:ind w:left="1440" w:hanging="360"/>
          </w:pPr>
        </w:pPrChange>
      </w:pPr>
      <w:ins w:id="245" w:author="Bruno St-Aubin" w:date="2020-10-15T15:21:00Z">
        <w:r>
          <w:rPr>
            <w:lang w:val="en-US"/>
          </w:rPr>
          <w:t>In the Windows search bar, type “Edit environment variables for your account”. Click on the result as shown in the picture below:</w:t>
        </w:r>
      </w:ins>
    </w:p>
    <w:p w14:paraId="46496310" w14:textId="77777777" w:rsidR="00345CB7" w:rsidRDefault="00345CB7" w:rsidP="00E34245">
      <w:pPr>
        <w:pStyle w:val="ListParagraph"/>
        <w:ind w:left="360"/>
        <w:rPr>
          <w:ins w:id="246" w:author="Bruno St-Aubin" w:date="2020-10-15T15:21:00Z"/>
          <w:lang w:val="en-US"/>
        </w:rPr>
        <w:pPrChange w:id="247" w:author="Bruno St-Aubin" w:date="2020-10-15T15:22:00Z">
          <w:pPr>
            <w:pStyle w:val="ListParagraph"/>
            <w:ind w:left="1440"/>
          </w:pPr>
        </w:pPrChange>
      </w:pPr>
    </w:p>
    <w:p w14:paraId="086A2619" w14:textId="77777777" w:rsidR="00345CB7" w:rsidRDefault="00345CB7" w:rsidP="00E34245">
      <w:pPr>
        <w:pStyle w:val="ListParagraph"/>
        <w:ind w:left="360"/>
        <w:jc w:val="center"/>
        <w:rPr>
          <w:ins w:id="248" w:author="Bruno St-Aubin" w:date="2020-10-15T15:21:00Z"/>
          <w:lang w:val="en-US"/>
        </w:rPr>
        <w:pPrChange w:id="249" w:author="Bruno St-Aubin" w:date="2020-10-15T15:22:00Z">
          <w:pPr>
            <w:pStyle w:val="ListParagraph"/>
            <w:ind w:left="1440"/>
            <w:jc w:val="center"/>
          </w:pPr>
        </w:pPrChange>
      </w:pPr>
      <w:ins w:id="250" w:author="Bruno St-Aubin" w:date="2020-10-15T15:21:00Z">
        <w:r>
          <w:rPr>
            <w:noProof/>
          </w:rPr>
          <w:drawing>
            <wp:inline distT="0" distB="0" distL="0" distR="0" wp14:anchorId="0D5A2B42" wp14:editId="573A304F">
              <wp:extent cx="3049175" cy="263755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5567" t="3974" r="2294"/>
                      <a:stretch/>
                    </pic:blipFill>
                    <pic:spPr bwMode="auto">
                      <a:xfrm>
                        <a:off x="0" y="0"/>
                        <a:ext cx="3067231" cy="2653170"/>
                      </a:xfrm>
                      <a:prstGeom prst="rect">
                        <a:avLst/>
                      </a:prstGeom>
                      <a:ln>
                        <a:noFill/>
                      </a:ln>
                      <a:extLst>
                        <a:ext uri="{53640926-AAD7-44D8-BBD7-CCE9431645EC}">
                          <a14:shadowObscured xmlns:a14="http://schemas.microsoft.com/office/drawing/2010/main"/>
                        </a:ext>
                      </a:extLst>
                    </pic:spPr>
                  </pic:pic>
                </a:graphicData>
              </a:graphic>
            </wp:inline>
          </w:drawing>
        </w:r>
      </w:ins>
    </w:p>
    <w:p w14:paraId="6B4432EB" w14:textId="77777777" w:rsidR="00345CB7" w:rsidRDefault="00345CB7" w:rsidP="00E34245">
      <w:pPr>
        <w:pStyle w:val="ListParagraph"/>
        <w:ind w:left="360"/>
        <w:rPr>
          <w:ins w:id="251" w:author="Bruno St-Aubin" w:date="2020-10-15T15:21:00Z"/>
          <w:lang w:val="en-US"/>
        </w:rPr>
        <w:pPrChange w:id="252" w:author="Bruno St-Aubin" w:date="2020-10-15T15:22:00Z">
          <w:pPr>
            <w:pStyle w:val="ListParagraph"/>
            <w:ind w:left="1440"/>
          </w:pPr>
        </w:pPrChange>
      </w:pPr>
    </w:p>
    <w:p w14:paraId="32625729" w14:textId="77777777" w:rsidR="00345CB7" w:rsidRDefault="00345CB7" w:rsidP="00E34245">
      <w:pPr>
        <w:pStyle w:val="ListParagraph"/>
        <w:numPr>
          <w:ilvl w:val="1"/>
          <w:numId w:val="24"/>
        </w:numPr>
        <w:ind w:left="360"/>
        <w:rPr>
          <w:ins w:id="253" w:author="Bruno St-Aubin" w:date="2020-10-15T15:21:00Z"/>
          <w:lang w:val="en-US"/>
        </w:rPr>
        <w:pPrChange w:id="254" w:author="Bruno St-Aubin" w:date="2020-10-15T15:22:00Z">
          <w:pPr>
            <w:pStyle w:val="ListParagraph"/>
            <w:numPr>
              <w:ilvl w:val="1"/>
              <w:numId w:val="24"/>
            </w:numPr>
            <w:ind w:left="1440" w:hanging="360"/>
          </w:pPr>
        </w:pPrChange>
      </w:pPr>
      <w:ins w:id="255" w:author="Bruno St-Aubin" w:date="2020-10-15T15:21:00Z">
        <w:r>
          <w:rPr>
            <w:lang w:val="en-US"/>
          </w:rPr>
          <w:t>Click on the “environment variables...” button:</w:t>
        </w:r>
      </w:ins>
    </w:p>
    <w:p w14:paraId="01B6880E" w14:textId="77777777" w:rsidR="00345CB7" w:rsidRDefault="00345CB7" w:rsidP="00E34245">
      <w:pPr>
        <w:pStyle w:val="ListParagraph"/>
        <w:ind w:left="360"/>
        <w:rPr>
          <w:ins w:id="256" w:author="Bruno St-Aubin" w:date="2020-10-15T15:21:00Z"/>
          <w:lang w:val="en-US"/>
        </w:rPr>
        <w:pPrChange w:id="257" w:author="Bruno St-Aubin" w:date="2020-10-15T15:22:00Z">
          <w:pPr>
            <w:pStyle w:val="ListParagraph"/>
            <w:ind w:left="1440"/>
          </w:pPr>
        </w:pPrChange>
      </w:pPr>
    </w:p>
    <w:p w14:paraId="528E317D" w14:textId="77777777" w:rsidR="00345CB7" w:rsidRDefault="00345CB7" w:rsidP="00E34245">
      <w:pPr>
        <w:pStyle w:val="ListParagraph"/>
        <w:ind w:left="360"/>
        <w:jc w:val="center"/>
        <w:rPr>
          <w:ins w:id="258" w:author="Bruno St-Aubin" w:date="2020-10-15T15:21:00Z"/>
          <w:lang w:val="en-US"/>
        </w:rPr>
        <w:pPrChange w:id="259" w:author="Bruno St-Aubin" w:date="2020-10-15T15:22:00Z">
          <w:pPr>
            <w:pStyle w:val="ListParagraph"/>
            <w:ind w:left="1440"/>
            <w:jc w:val="center"/>
          </w:pPr>
        </w:pPrChange>
      </w:pPr>
      <w:ins w:id="260" w:author="Bruno St-Aubin" w:date="2020-10-15T15:21:00Z">
        <w:r>
          <w:rPr>
            <w:noProof/>
          </w:rPr>
          <w:lastRenderedPageBreak/>
          <w:drawing>
            <wp:inline distT="0" distB="0" distL="0" distR="0" wp14:anchorId="6E5C1C6A" wp14:editId="5EBB06EB">
              <wp:extent cx="1952199" cy="221754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957051" cy="2223057"/>
                      </a:xfrm>
                      <a:prstGeom prst="rect">
                        <a:avLst/>
                      </a:prstGeom>
                    </pic:spPr>
                  </pic:pic>
                </a:graphicData>
              </a:graphic>
            </wp:inline>
          </w:drawing>
        </w:r>
      </w:ins>
    </w:p>
    <w:p w14:paraId="340D6F4A" w14:textId="77777777" w:rsidR="00345CB7" w:rsidRDefault="00345CB7" w:rsidP="00E34245">
      <w:pPr>
        <w:pStyle w:val="ListParagraph"/>
        <w:ind w:left="360"/>
        <w:rPr>
          <w:ins w:id="261" w:author="Bruno St-Aubin" w:date="2020-10-15T15:21:00Z"/>
          <w:lang w:val="en-US"/>
        </w:rPr>
        <w:pPrChange w:id="262" w:author="Bruno St-Aubin" w:date="2020-10-15T15:22:00Z">
          <w:pPr>
            <w:pStyle w:val="ListParagraph"/>
            <w:ind w:left="1440"/>
          </w:pPr>
        </w:pPrChange>
      </w:pPr>
    </w:p>
    <w:p w14:paraId="0273436D" w14:textId="77777777" w:rsidR="00345CB7" w:rsidRDefault="00345CB7" w:rsidP="00E34245">
      <w:pPr>
        <w:pStyle w:val="ListParagraph"/>
        <w:numPr>
          <w:ilvl w:val="1"/>
          <w:numId w:val="24"/>
        </w:numPr>
        <w:ind w:left="360"/>
        <w:rPr>
          <w:ins w:id="263" w:author="Bruno St-Aubin" w:date="2020-10-15T15:21:00Z"/>
          <w:lang w:val="en-US"/>
        </w:rPr>
        <w:pPrChange w:id="264" w:author="Bruno St-Aubin" w:date="2020-10-15T15:22:00Z">
          <w:pPr>
            <w:pStyle w:val="ListParagraph"/>
            <w:numPr>
              <w:ilvl w:val="1"/>
              <w:numId w:val="24"/>
            </w:numPr>
            <w:ind w:left="1440" w:hanging="360"/>
          </w:pPr>
        </w:pPrChange>
      </w:pPr>
      <w:ins w:id="265" w:author="Bruno St-Aubin" w:date="2020-10-15T15:21:00Z">
        <w:r>
          <w:rPr>
            <w:lang w:val="en-US"/>
          </w:rPr>
          <w:t xml:space="preserve">In the “Environment variables” window, click on the “Path” item from the “System variables” bottom list. Click on the “edit…” button. </w:t>
        </w:r>
      </w:ins>
    </w:p>
    <w:p w14:paraId="1AEE6266" w14:textId="77777777" w:rsidR="00345CB7" w:rsidRDefault="00345CB7" w:rsidP="00E34245">
      <w:pPr>
        <w:pStyle w:val="ListParagraph"/>
        <w:ind w:left="360"/>
        <w:rPr>
          <w:ins w:id="266" w:author="Bruno St-Aubin" w:date="2020-10-15T15:21:00Z"/>
          <w:lang w:val="en-US"/>
        </w:rPr>
        <w:pPrChange w:id="267" w:author="Bruno St-Aubin" w:date="2020-10-15T15:22:00Z">
          <w:pPr>
            <w:pStyle w:val="ListParagraph"/>
            <w:ind w:left="1440"/>
          </w:pPr>
        </w:pPrChange>
      </w:pPr>
    </w:p>
    <w:p w14:paraId="4641A691" w14:textId="77777777" w:rsidR="00345CB7" w:rsidRDefault="00345CB7" w:rsidP="00E34245">
      <w:pPr>
        <w:pStyle w:val="ListParagraph"/>
        <w:ind w:left="360"/>
        <w:jc w:val="center"/>
        <w:rPr>
          <w:ins w:id="268" w:author="Bruno St-Aubin" w:date="2020-10-15T15:21:00Z"/>
          <w:lang w:val="en-US"/>
        </w:rPr>
        <w:pPrChange w:id="269" w:author="Bruno St-Aubin" w:date="2020-10-15T15:22:00Z">
          <w:pPr>
            <w:pStyle w:val="ListParagraph"/>
            <w:ind w:left="1440"/>
            <w:jc w:val="center"/>
          </w:pPr>
        </w:pPrChange>
      </w:pPr>
      <w:ins w:id="270" w:author="Bruno St-Aubin" w:date="2020-10-15T15:21:00Z">
        <w:r>
          <w:rPr>
            <w:noProof/>
          </w:rPr>
          <w:drawing>
            <wp:inline distT="0" distB="0" distL="0" distR="0" wp14:anchorId="48053B50" wp14:editId="0BC15304">
              <wp:extent cx="2905109" cy="275002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15897" cy="2760236"/>
                      </a:xfrm>
                      <a:prstGeom prst="rect">
                        <a:avLst/>
                      </a:prstGeom>
                    </pic:spPr>
                  </pic:pic>
                </a:graphicData>
              </a:graphic>
            </wp:inline>
          </w:drawing>
        </w:r>
      </w:ins>
    </w:p>
    <w:p w14:paraId="5F9FEC67" w14:textId="77777777" w:rsidR="00345CB7" w:rsidRDefault="00345CB7" w:rsidP="00E34245">
      <w:pPr>
        <w:pStyle w:val="ListParagraph"/>
        <w:ind w:left="360"/>
        <w:rPr>
          <w:ins w:id="271" w:author="Bruno St-Aubin" w:date="2020-10-15T15:21:00Z"/>
          <w:lang w:val="en-US"/>
        </w:rPr>
        <w:pPrChange w:id="272" w:author="Bruno St-Aubin" w:date="2020-10-15T15:22:00Z">
          <w:pPr>
            <w:pStyle w:val="ListParagraph"/>
            <w:ind w:left="1440"/>
          </w:pPr>
        </w:pPrChange>
      </w:pPr>
    </w:p>
    <w:p w14:paraId="153D228F" w14:textId="77777777" w:rsidR="00345CB7" w:rsidRDefault="00345CB7" w:rsidP="00E34245">
      <w:pPr>
        <w:pStyle w:val="ListParagraph"/>
        <w:numPr>
          <w:ilvl w:val="1"/>
          <w:numId w:val="24"/>
        </w:numPr>
        <w:ind w:left="360"/>
        <w:rPr>
          <w:ins w:id="273" w:author="Bruno St-Aubin" w:date="2020-10-15T15:21:00Z"/>
          <w:lang w:val="en-US"/>
        </w:rPr>
        <w:pPrChange w:id="274" w:author="Bruno St-Aubin" w:date="2020-10-15T15:22:00Z">
          <w:pPr>
            <w:pStyle w:val="ListParagraph"/>
            <w:numPr>
              <w:ilvl w:val="1"/>
              <w:numId w:val="24"/>
            </w:numPr>
            <w:ind w:left="1440" w:hanging="360"/>
          </w:pPr>
        </w:pPrChange>
      </w:pPr>
      <w:ins w:id="275" w:author="Bruno St-Aubin" w:date="2020-10-15T15:21:00Z">
        <w:r>
          <w:rPr>
            <w:lang w:val="en-US"/>
          </w:rPr>
          <w:t>From the “Edit environment variable” window, click on the “New” button:</w:t>
        </w:r>
      </w:ins>
    </w:p>
    <w:p w14:paraId="65637414" w14:textId="77777777" w:rsidR="00345CB7" w:rsidRDefault="00345CB7" w:rsidP="00E34245">
      <w:pPr>
        <w:pStyle w:val="ListParagraph"/>
        <w:ind w:left="0"/>
        <w:rPr>
          <w:ins w:id="276" w:author="Bruno St-Aubin" w:date="2020-10-15T15:21:00Z"/>
          <w:lang w:val="en-US"/>
        </w:rPr>
        <w:pPrChange w:id="277" w:author="Bruno St-Aubin" w:date="2020-10-15T15:22:00Z">
          <w:pPr>
            <w:pStyle w:val="ListParagraph"/>
          </w:pPr>
        </w:pPrChange>
      </w:pPr>
    </w:p>
    <w:p w14:paraId="336922F2" w14:textId="77777777" w:rsidR="00345CB7" w:rsidRDefault="00345CB7" w:rsidP="00E34245">
      <w:pPr>
        <w:pStyle w:val="ListParagraph"/>
        <w:ind w:left="0"/>
        <w:jc w:val="center"/>
        <w:rPr>
          <w:ins w:id="278" w:author="Bruno St-Aubin" w:date="2020-10-15T15:21:00Z"/>
          <w:lang w:val="en-US"/>
        </w:rPr>
        <w:pPrChange w:id="279" w:author="Bruno St-Aubin" w:date="2020-10-15T15:22:00Z">
          <w:pPr>
            <w:pStyle w:val="ListParagraph"/>
            <w:jc w:val="center"/>
          </w:pPr>
        </w:pPrChange>
      </w:pPr>
      <w:ins w:id="280" w:author="Bruno St-Aubin" w:date="2020-10-15T15:21:00Z">
        <w:r>
          <w:rPr>
            <w:noProof/>
          </w:rPr>
          <w:drawing>
            <wp:inline distT="0" distB="0" distL="0" distR="0" wp14:anchorId="129A89F6" wp14:editId="4DAB5D1C">
              <wp:extent cx="2261074" cy="2149522"/>
              <wp:effectExtent l="0" t="0" r="635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264645" cy="2152917"/>
                      </a:xfrm>
                      <a:prstGeom prst="rect">
                        <a:avLst/>
                      </a:prstGeom>
                    </pic:spPr>
                  </pic:pic>
                </a:graphicData>
              </a:graphic>
            </wp:inline>
          </w:drawing>
        </w:r>
      </w:ins>
    </w:p>
    <w:p w14:paraId="636E652B" w14:textId="77777777" w:rsidR="00345CB7" w:rsidRDefault="00345CB7" w:rsidP="00E34245">
      <w:pPr>
        <w:pStyle w:val="ListParagraph"/>
        <w:ind w:left="0"/>
        <w:jc w:val="center"/>
        <w:rPr>
          <w:ins w:id="281" w:author="Bruno St-Aubin" w:date="2020-10-15T15:21:00Z"/>
          <w:lang w:val="en-US"/>
        </w:rPr>
        <w:pPrChange w:id="282" w:author="Bruno St-Aubin" w:date="2020-10-15T15:22:00Z">
          <w:pPr>
            <w:pStyle w:val="ListParagraph"/>
            <w:jc w:val="center"/>
          </w:pPr>
        </w:pPrChange>
      </w:pPr>
    </w:p>
    <w:p w14:paraId="1D2C18DC" w14:textId="77777777" w:rsidR="00345CB7" w:rsidRDefault="00345CB7" w:rsidP="00E34245">
      <w:pPr>
        <w:pStyle w:val="ListParagraph"/>
        <w:numPr>
          <w:ilvl w:val="1"/>
          <w:numId w:val="24"/>
        </w:numPr>
        <w:ind w:left="360"/>
        <w:rPr>
          <w:ins w:id="283" w:author="Bruno St-Aubin" w:date="2020-10-15T15:21:00Z"/>
          <w:lang w:val="en-US"/>
        </w:rPr>
        <w:pPrChange w:id="284" w:author="Bruno St-Aubin" w:date="2020-10-15T15:22:00Z">
          <w:pPr>
            <w:pStyle w:val="ListParagraph"/>
            <w:numPr>
              <w:ilvl w:val="1"/>
              <w:numId w:val="24"/>
            </w:numPr>
            <w:ind w:left="1440" w:hanging="360"/>
          </w:pPr>
        </w:pPrChange>
      </w:pPr>
      <w:ins w:id="285" w:author="Bruno St-Aubin" w:date="2020-10-15T15:21:00Z">
        <w:r>
          <w:rPr>
            <w:lang w:val="en-US"/>
          </w:rPr>
          <w:t>Type in the JDK install path noted in step b. Add bin after the last backslash. If you selected the default install path, your path should be similar or the same as the following:</w:t>
        </w:r>
      </w:ins>
    </w:p>
    <w:p w14:paraId="3FC27B86" w14:textId="77777777" w:rsidR="00345CB7" w:rsidRPr="006826EF" w:rsidRDefault="00345CB7" w:rsidP="00E34245">
      <w:pPr>
        <w:ind w:left="900"/>
        <w:rPr>
          <w:ins w:id="286" w:author="Bruno St-Aubin" w:date="2020-10-15T15:21:00Z"/>
          <w:rFonts w:ascii="Courier New" w:hAnsi="Courier New" w:cs="Courier New"/>
          <w:lang w:val="en-US"/>
        </w:rPr>
        <w:pPrChange w:id="287" w:author="Bruno St-Aubin" w:date="2020-10-15T15:22:00Z">
          <w:pPr>
            <w:ind w:left="1980"/>
          </w:pPr>
        </w:pPrChange>
      </w:pPr>
      <w:ins w:id="288" w:author="Bruno St-Aubin" w:date="2020-10-15T15:21:00Z">
        <w:r w:rsidRPr="006826EF">
          <w:rPr>
            <w:rFonts w:ascii="Courier New" w:hAnsi="Courier New" w:cs="Courier New"/>
            <w:lang w:val="en-US"/>
          </w:rPr>
          <w:t>C:\Program Files\Java\jdk-13.0.1\bin</w:t>
        </w:r>
      </w:ins>
    </w:p>
    <w:p w14:paraId="2309A816" w14:textId="77777777" w:rsidR="00345CB7" w:rsidRDefault="00345CB7" w:rsidP="00E34245">
      <w:pPr>
        <w:pStyle w:val="ListParagraph"/>
        <w:numPr>
          <w:ilvl w:val="1"/>
          <w:numId w:val="24"/>
        </w:numPr>
        <w:ind w:left="360"/>
        <w:rPr>
          <w:ins w:id="289" w:author="Bruno St-Aubin" w:date="2020-10-15T15:21:00Z"/>
          <w:lang w:val="en-US"/>
        </w:rPr>
        <w:pPrChange w:id="290" w:author="Bruno St-Aubin" w:date="2020-10-15T15:22:00Z">
          <w:pPr>
            <w:pStyle w:val="ListParagraph"/>
            <w:numPr>
              <w:ilvl w:val="1"/>
              <w:numId w:val="24"/>
            </w:numPr>
            <w:ind w:left="1440" w:hanging="360"/>
          </w:pPr>
        </w:pPrChange>
      </w:pPr>
      <w:ins w:id="291" w:author="Bruno St-Aubin" w:date="2020-10-15T15:21:00Z">
        <w:r>
          <w:rPr>
            <w:lang w:val="en-US"/>
          </w:rPr>
          <w:t>Move the newly created path to the top of the list by first clicking on it, then clicking on the “Move Up” button until it is at the top of the list.</w:t>
        </w:r>
      </w:ins>
    </w:p>
    <w:p w14:paraId="448216C1" w14:textId="77777777" w:rsidR="00345CB7" w:rsidRDefault="00345CB7" w:rsidP="00E34245">
      <w:pPr>
        <w:pStyle w:val="ListParagraph"/>
        <w:ind w:left="360"/>
        <w:rPr>
          <w:ins w:id="292" w:author="Bruno St-Aubin" w:date="2020-10-15T15:21:00Z"/>
          <w:lang w:val="en-US"/>
        </w:rPr>
        <w:pPrChange w:id="293" w:author="Bruno St-Aubin" w:date="2020-10-15T15:22:00Z">
          <w:pPr>
            <w:pStyle w:val="ListParagraph"/>
            <w:ind w:left="1440"/>
          </w:pPr>
        </w:pPrChange>
      </w:pPr>
    </w:p>
    <w:p w14:paraId="4DAFBDE2" w14:textId="77777777" w:rsidR="00345CB7" w:rsidRDefault="00345CB7" w:rsidP="00E34245">
      <w:pPr>
        <w:pStyle w:val="ListParagraph"/>
        <w:numPr>
          <w:ilvl w:val="1"/>
          <w:numId w:val="24"/>
        </w:numPr>
        <w:ind w:left="360"/>
        <w:rPr>
          <w:ins w:id="294" w:author="Bruno St-Aubin" w:date="2020-10-15T15:21:00Z"/>
          <w:lang w:val="en-US"/>
        </w:rPr>
        <w:pPrChange w:id="295" w:author="Bruno St-Aubin" w:date="2020-10-15T15:22:00Z">
          <w:pPr>
            <w:pStyle w:val="ListParagraph"/>
            <w:numPr>
              <w:ilvl w:val="1"/>
              <w:numId w:val="24"/>
            </w:numPr>
            <w:ind w:left="1440" w:hanging="360"/>
          </w:pPr>
        </w:pPrChange>
      </w:pPr>
      <w:ins w:id="296" w:author="Bruno St-Aubin" w:date="2020-10-15T15:21:00Z">
        <w:r>
          <w:rPr>
            <w:lang w:val="en-US"/>
          </w:rPr>
          <w:t>Confirm that the new version of Java is correctly installed. In the Windows search bar, type “Command prompt”</w:t>
        </w:r>
      </w:ins>
    </w:p>
    <w:p w14:paraId="6A1463C9" w14:textId="77777777" w:rsidR="00345CB7" w:rsidRDefault="00345CB7" w:rsidP="00E34245">
      <w:pPr>
        <w:pStyle w:val="ListParagraph"/>
        <w:ind w:left="0"/>
        <w:jc w:val="center"/>
        <w:rPr>
          <w:ins w:id="297" w:author="Bruno St-Aubin" w:date="2020-10-15T15:21:00Z"/>
          <w:lang w:val="en-US"/>
        </w:rPr>
        <w:pPrChange w:id="298" w:author="Bruno St-Aubin" w:date="2020-10-15T15:22:00Z">
          <w:pPr>
            <w:pStyle w:val="ListParagraph"/>
            <w:jc w:val="center"/>
          </w:pPr>
        </w:pPrChange>
      </w:pPr>
      <w:ins w:id="299" w:author="Bruno St-Aubin" w:date="2020-10-15T15:21:00Z">
        <w:r>
          <w:rPr>
            <w:noProof/>
          </w:rPr>
          <w:drawing>
            <wp:inline distT="0" distB="0" distL="0" distR="0" wp14:anchorId="421FE499" wp14:editId="5C918ADC">
              <wp:extent cx="3192524" cy="2775077"/>
              <wp:effectExtent l="0" t="0" r="8255"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715" t="962" r="619" b="-1"/>
                      <a:stretch/>
                    </pic:blipFill>
                    <pic:spPr bwMode="auto">
                      <a:xfrm>
                        <a:off x="0" y="0"/>
                        <a:ext cx="3203425" cy="2784553"/>
                      </a:xfrm>
                      <a:prstGeom prst="rect">
                        <a:avLst/>
                      </a:prstGeom>
                      <a:ln>
                        <a:noFill/>
                      </a:ln>
                      <a:extLst>
                        <a:ext uri="{53640926-AAD7-44D8-BBD7-CCE9431645EC}">
                          <a14:shadowObscured xmlns:a14="http://schemas.microsoft.com/office/drawing/2010/main"/>
                        </a:ext>
                      </a:extLst>
                    </pic:spPr>
                  </pic:pic>
                </a:graphicData>
              </a:graphic>
            </wp:inline>
          </w:drawing>
        </w:r>
      </w:ins>
    </w:p>
    <w:p w14:paraId="2B450A4F" w14:textId="77777777" w:rsidR="00345CB7" w:rsidRDefault="00345CB7" w:rsidP="00E34245">
      <w:pPr>
        <w:pStyle w:val="ListParagraph"/>
        <w:ind w:left="0"/>
        <w:jc w:val="center"/>
        <w:rPr>
          <w:ins w:id="300" w:author="Bruno St-Aubin" w:date="2020-10-15T15:21:00Z"/>
          <w:lang w:val="en-US"/>
        </w:rPr>
        <w:pPrChange w:id="301" w:author="Bruno St-Aubin" w:date="2020-10-15T15:22:00Z">
          <w:pPr>
            <w:pStyle w:val="ListParagraph"/>
            <w:jc w:val="center"/>
          </w:pPr>
        </w:pPrChange>
      </w:pPr>
    </w:p>
    <w:p w14:paraId="12A94EF2" w14:textId="77777777" w:rsidR="00345CB7" w:rsidRDefault="00345CB7" w:rsidP="00E34245">
      <w:pPr>
        <w:pStyle w:val="ListParagraph"/>
        <w:numPr>
          <w:ilvl w:val="1"/>
          <w:numId w:val="24"/>
        </w:numPr>
        <w:ind w:left="360"/>
        <w:rPr>
          <w:ins w:id="302" w:author="Bruno St-Aubin" w:date="2020-10-15T15:21:00Z"/>
          <w:lang w:val="en-US"/>
        </w:rPr>
        <w:pPrChange w:id="303" w:author="Bruno St-Aubin" w:date="2020-10-15T15:22:00Z">
          <w:pPr>
            <w:pStyle w:val="ListParagraph"/>
            <w:numPr>
              <w:ilvl w:val="1"/>
              <w:numId w:val="24"/>
            </w:numPr>
            <w:ind w:left="1440" w:hanging="360"/>
          </w:pPr>
        </w:pPrChange>
      </w:pPr>
      <w:ins w:id="304" w:author="Bruno St-Aubin" w:date="2020-10-15T15:21:00Z">
        <w:r>
          <w:rPr>
            <w:lang w:val="en-US"/>
          </w:rPr>
          <w:t>In the window that opened, type “java -version”. If you see the following, the installation was successful.</w:t>
        </w:r>
      </w:ins>
    </w:p>
    <w:p w14:paraId="04465004" w14:textId="77777777" w:rsidR="00345CB7" w:rsidRDefault="00345CB7" w:rsidP="00E34245">
      <w:pPr>
        <w:pStyle w:val="ListParagraph"/>
        <w:ind w:left="360"/>
        <w:rPr>
          <w:ins w:id="305" w:author="Bruno St-Aubin" w:date="2020-10-15T15:21:00Z"/>
          <w:lang w:val="en-US"/>
        </w:rPr>
        <w:pPrChange w:id="306" w:author="Bruno St-Aubin" w:date="2020-10-15T15:22:00Z">
          <w:pPr>
            <w:pStyle w:val="ListParagraph"/>
            <w:ind w:left="1440"/>
          </w:pPr>
        </w:pPrChange>
      </w:pPr>
    </w:p>
    <w:p w14:paraId="1878627A" w14:textId="77777777" w:rsidR="00345CB7" w:rsidRDefault="00345CB7" w:rsidP="00E34245">
      <w:pPr>
        <w:pStyle w:val="ListParagraph"/>
        <w:ind w:left="360"/>
        <w:jc w:val="center"/>
        <w:rPr>
          <w:ins w:id="307" w:author="Bruno St-Aubin" w:date="2020-10-15T15:21:00Z"/>
          <w:lang w:val="en-US"/>
        </w:rPr>
        <w:pPrChange w:id="308" w:author="Bruno St-Aubin" w:date="2020-10-15T15:22:00Z">
          <w:pPr>
            <w:pStyle w:val="ListParagraph"/>
            <w:ind w:left="1440"/>
            <w:jc w:val="center"/>
          </w:pPr>
        </w:pPrChange>
      </w:pPr>
      <w:ins w:id="309" w:author="Bruno St-Aubin" w:date="2020-10-15T15:21:00Z">
        <w:r>
          <w:rPr>
            <w:noProof/>
          </w:rPr>
          <w:drawing>
            <wp:inline distT="0" distB="0" distL="0" distR="0" wp14:anchorId="56890C7C" wp14:editId="62B0E6D5">
              <wp:extent cx="4314048" cy="1370806"/>
              <wp:effectExtent l="0" t="0" r="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362102" cy="1386075"/>
                      </a:xfrm>
                      <a:prstGeom prst="rect">
                        <a:avLst/>
                      </a:prstGeom>
                    </pic:spPr>
                  </pic:pic>
                </a:graphicData>
              </a:graphic>
            </wp:inline>
          </w:drawing>
        </w:r>
      </w:ins>
    </w:p>
    <w:p w14:paraId="00D42364" w14:textId="77777777" w:rsidR="00345CB7" w:rsidRPr="00345CB7" w:rsidRDefault="00345CB7" w:rsidP="00E34245">
      <w:pPr>
        <w:rPr>
          <w:lang w:val="en-CA"/>
          <w:rPrChange w:id="310" w:author="Bruno St-Aubin" w:date="2020-10-15T15:21:00Z">
            <w:rPr>
              <w:lang w:val="en-CA"/>
            </w:rPr>
          </w:rPrChange>
        </w:rPr>
        <w:pPrChange w:id="311" w:author="Bruno St-Aubin" w:date="2020-10-15T15:22:00Z">
          <w:pPr>
            <w:pStyle w:val="ListParagraph"/>
            <w:numPr>
              <w:numId w:val="24"/>
            </w:numPr>
            <w:ind w:hanging="360"/>
          </w:pPr>
        </w:pPrChange>
      </w:pPr>
    </w:p>
    <w:p w14:paraId="0A06D729" w14:textId="4242BB5C" w:rsidR="002738B3" w:rsidRPr="00110EDD" w:rsidRDefault="002738B3" w:rsidP="00475BC3">
      <w:pPr>
        <w:rPr>
          <w:sz w:val="20"/>
          <w:szCs w:val="20"/>
          <w:lang w:val="en-CA"/>
        </w:rPr>
      </w:pPr>
    </w:p>
    <w:sectPr w:rsidR="002738B3" w:rsidRPr="00110EDD" w:rsidSect="00D012EF">
      <w:headerReference w:type="default" r:id="rId43"/>
      <w:footerReference w:type="default" r:id="rId44"/>
      <w:pgSz w:w="11909" w:h="16834"/>
      <w:pgMar w:top="1984" w:right="1440" w:bottom="1440" w:left="1440" w:header="435"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2" w:author="Bruno St-Aubin" w:date="2020-10-15T15:20:00Z" w:initials="BS">
    <w:p w14:paraId="72D639F4" w14:textId="5AC6EE29" w:rsidR="00345CB7" w:rsidRDefault="00345CB7">
      <w:pPr>
        <w:pStyle w:val="CommentText"/>
      </w:pPr>
      <w:r>
        <w:rPr>
          <w:rStyle w:val="CommentReference"/>
        </w:rPr>
        <w:annotationRef/>
      </w:r>
      <w:r>
        <w:t>update</w:t>
      </w:r>
    </w:p>
  </w:comment>
  <w:comment w:id="51" w:author="Bruno St-Aubin" w:date="2020-10-15T15:20:00Z" w:initials="BS">
    <w:p w14:paraId="31372746" w14:textId="288EB0DC" w:rsidR="00345CB7" w:rsidRDefault="00345CB7">
      <w:pPr>
        <w:pStyle w:val="CommentText"/>
      </w:pPr>
      <w:r>
        <w:rPr>
          <w:rStyle w:val="CommentReference"/>
        </w:rPr>
        <w:annotationRef/>
      </w:r>
      <w:r>
        <w:t>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2D639F4" w15:done="0"/>
  <w15:commentEx w15:paraId="313727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2E725" w16cex:dateUtc="2020-10-15T19:20:00Z"/>
  <w16cex:commentExtensible w16cex:durableId="2332E73D" w16cex:dateUtc="2020-10-15T1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D639F4" w16cid:durableId="2332E725"/>
  <w16cid:commentId w16cid:paraId="31372746" w16cid:durableId="2332E7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670D4" w14:textId="77777777" w:rsidR="00492DDB" w:rsidRDefault="00492DDB">
      <w:pPr>
        <w:spacing w:line="240" w:lineRule="auto"/>
      </w:pPr>
      <w:r>
        <w:separator/>
      </w:r>
    </w:p>
  </w:endnote>
  <w:endnote w:type="continuationSeparator" w:id="0">
    <w:p w14:paraId="352E919A" w14:textId="77777777" w:rsidR="00492DDB" w:rsidRDefault="00492D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ED35A" w14:textId="77777777" w:rsidR="00A81EFC" w:rsidRDefault="00A81EFC">
    <w:pPr>
      <w:jc w:val="center"/>
      <w:rPr>
        <w:b/>
      </w:rPr>
    </w:pPr>
    <w:r>
      <w:rPr>
        <w:b/>
      </w:rPr>
      <w:fldChar w:fldCharType="begin"/>
    </w:r>
    <w:r>
      <w:rPr>
        <w:b/>
      </w:rPr>
      <w:instrText>PAGE</w:instrText>
    </w:r>
    <w:r>
      <w:rPr>
        <w:b/>
      </w:rPr>
      <w:fldChar w:fldCharType="separate"/>
    </w:r>
    <w:r>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38E02" w14:textId="77777777" w:rsidR="00492DDB" w:rsidRDefault="00492DDB">
      <w:pPr>
        <w:spacing w:line="240" w:lineRule="auto"/>
      </w:pPr>
      <w:r>
        <w:separator/>
      </w:r>
    </w:p>
  </w:footnote>
  <w:footnote w:type="continuationSeparator" w:id="0">
    <w:p w14:paraId="47A9EF2A" w14:textId="77777777" w:rsidR="00492DDB" w:rsidRDefault="00492DD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DDEE3" w14:textId="5F0172BE" w:rsidR="00A81EFC" w:rsidRPr="00D012EF" w:rsidRDefault="00A81EFC">
    <w:pPr>
      <w:rPr>
        <w:rFonts w:ascii="Calibri Light" w:hAnsi="Calibri Light" w:cs="Calibri Light"/>
        <w:bCs/>
        <w:sz w:val="28"/>
        <w:szCs w:val="28"/>
      </w:rPr>
    </w:pPr>
    <w:r>
      <w:rPr>
        <w:noProof/>
      </w:rPr>
      <w:drawing>
        <wp:anchor distT="114300" distB="114300" distL="114300" distR="114300" simplePos="0" relativeHeight="251658240" behindDoc="0" locked="0" layoutInCell="1" hidden="0" allowOverlap="1" wp14:anchorId="20092B45" wp14:editId="1ACDC425">
          <wp:simplePos x="0" y="0"/>
          <wp:positionH relativeFrom="column">
            <wp:posOffset>4178625</wp:posOffset>
          </wp:positionH>
          <wp:positionV relativeFrom="paragraph">
            <wp:posOffset>-47624</wp:posOffset>
          </wp:positionV>
          <wp:extent cx="1547813" cy="642938"/>
          <wp:effectExtent l="0" t="0" r="0" b="0"/>
          <wp:wrapSquare wrapText="bothSides" distT="114300" distB="114300" distL="114300" distR="11430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547813" cy="642938"/>
                  </a:xfrm>
                  <a:prstGeom prst="rect">
                    <a:avLst/>
                  </a:prstGeom>
                  <a:ln/>
                </pic:spPr>
              </pic:pic>
            </a:graphicData>
          </a:graphic>
        </wp:anchor>
      </w:drawing>
    </w:r>
    <w:r w:rsidRPr="00D012EF">
      <w:rPr>
        <w:rFonts w:ascii="Calibri Light" w:hAnsi="Calibri Light" w:cs="Calibri Light"/>
        <w:bCs/>
        <w:sz w:val="28"/>
        <w:szCs w:val="28"/>
      </w:rPr>
      <w:t>DEVS WebViewer tutorial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C6588"/>
    <w:multiLevelType w:val="multilevel"/>
    <w:tmpl w:val="A38A6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865736"/>
    <w:multiLevelType w:val="hybridMultilevel"/>
    <w:tmpl w:val="4960421E"/>
    <w:lvl w:ilvl="0" w:tplc="617C6AD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0E852E25"/>
    <w:multiLevelType w:val="hybridMultilevel"/>
    <w:tmpl w:val="2966A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3B4272E"/>
    <w:multiLevelType w:val="multilevel"/>
    <w:tmpl w:val="6FF6A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7A7B94"/>
    <w:multiLevelType w:val="multilevel"/>
    <w:tmpl w:val="614037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B390963"/>
    <w:multiLevelType w:val="hybridMultilevel"/>
    <w:tmpl w:val="B70AAB70"/>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EED2AAE"/>
    <w:multiLevelType w:val="multilevel"/>
    <w:tmpl w:val="253A84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1CF34C1"/>
    <w:multiLevelType w:val="hybridMultilevel"/>
    <w:tmpl w:val="0100C04A"/>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15:restartNumberingAfterBreak="0">
    <w:nsid w:val="23F34D24"/>
    <w:multiLevelType w:val="multilevel"/>
    <w:tmpl w:val="416E8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5BC545A"/>
    <w:multiLevelType w:val="hybridMultilevel"/>
    <w:tmpl w:val="FA56650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82F495F"/>
    <w:multiLevelType w:val="hybridMultilevel"/>
    <w:tmpl w:val="5928B46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94C03CC"/>
    <w:multiLevelType w:val="hybridMultilevel"/>
    <w:tmpl w:val="39C0DDE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B552983"/>
    <w:multiLevelType w:val="hybridMultilevel"/>
    <w:tmpl w:val="08E8165E"/>
    <w:lvl w:ilvl="0" w:tplc="3D766A0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36116220"/>
    <w:multiLevelType w:val="multilevel"/>
    <w:tmpl w:val="492C7648"/>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70D356D"/>
    <w:multiLevelType w:val="hybridMultilevel"/>
    <w:tmpl w:val="87100D02"/>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5" w15:restartNumberingAfterBreak="0">
    <w:nsid w:val="38A84EBB"/>
    <w:multiLevelType w:val="hybridMultilevel"/>
    <w:tmpl w:val="2D72F0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E33677E"/>
    <w:multiLevelType w:val="hybridMultilevel"/>
    <w:tmpl w:val="1E98EC9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1330A5C"/>
    <w:multiLevelType w:val="multilevel"/>
    <w:tmpl w:val="61403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27B2DEA"/>
    <w:multiLevelType w:val="hybridMultilevel"/>
    <w:tmpl w:val="53F41FF2"/>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9" w15:restartNumberingAfterBreak="0">
    <w:nsid w:val="53F93922"/>
    <w:multiLevelType w:val="hybridMultilevel"/>
    <w:tmpl w:val="2ED635EA"/>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0" w15:restartNumberingAfterBreak="0">
    <w:nsid w:val="58E22529"/>
    <w:multiLevelType w:val="hybridMultilevel"/>
    <w:tmpl w:val="B55896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99F74C6"/>
    <w:multiLevelType w:val="hybridMultilevel"/>
    <w:tmpl w:val="4C445F64"/>
    <w:lvl w:ilvl="0" w:tplc="1009000F">
      <w:start w:val="1"/>
      <w:numFmt w:val="decimal"/>
      <w:lvlText w:val="%1."/>
      <w:lvlJc w:val="left"/>
      <w:pPr>
        <w:ind w:left="720" w:hanging="360"/>
      </w:pPr>
      <w:rPr>
        <w:rFonts w:hint="default"/>
      </w:rPr>
    </w:lvl>
    <w:lvl w:ilvl="1" w:tplc="3D766A0E">
      <w:start w:val="1"/>
      <w:numFmt w:val="decimal"/>
      <w:lvlText w:val="%2."/>
      <w:lvlJc w:val="left"/>
      <w:pPr>
        <w:ind w:left="1440" w:hanging="360"/>
      </w:pPr>
      <w:rPr>
        <w:rFonts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AB35C03"/>
    <w:multiLevelType w:val="multilevel"/>
    <w:tmpl w:val="61403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D194658"/>
    <w:multiLevelType w:val="hybridMultilevel"/>
    <w:tmpl w:val="B5C496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E937D8E"/>
    <w:multiLevelType w:val="hybridMultilevel"/>
    <w:tmpl w:val="0044A5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44D1BFB"/>
    <w:multiLevelType w:val="multilevel"/>
    <w:tmpl w:val="2A067F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5140AA1"/>
    <w:multiLevelType w:val="hybridMultilevel"/>
    <w:tmpl w:val="EC5E6412"/>
    <w:lvl w:ilvl="0" w:tplc="10090019">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7" w15:restartNumberingAfterBreak="0">
    <w:nsid w:val="73CF27FE"/>
    <w:multiLevelType w:val="multilevel"/>
    <w:tmpl w:val="E402AA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73F845F0"/>
    <w:multiLevelType w:val="hybridMultilevel"/>
    <w:tmpl w:val="ADDAF89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9" w15:restartNumberingAfterBreak="0">
    <w:nsid w:val="7CE6506A"/>
    <w:multiLevelType w:val="hybridMultilevel"/>
    <w:tmpl w:val="7FEE74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5"/>
  </w:num>
  <w:num w:numId="4">
    <w:abstractNumId w:val="3"/>
  </w:num>
  <w:num w:numId="5">
    <w:abstractNumId w:val="13"/>
  </w:num>
  <w:num w:numId="6">
    <w:abstractNumId w:val="6"/>
  </w:num>
  <w:num w:numId="7">
    <w:abstractNumId w:val="27"/>
  </w:num>
  <w:num w:numId="8">
    <w:abstractNumId w:val="8"/>
  </w:num>
  <w:num w:numId="9">
    <w:abstractNumId w:val="19"/>
  </w:num>
  <w:num w:numId="10">
    <w:abstractNumId w:val="24"/>
  </w:num>
  <w:num w:numId="11">
    <w:abstractNumId w:val="23"/>
  </w:num>
  <w:num w:numId="12">
    <w:abstractNumId w:val="29"/>
  </w:num>
  <w:num w:numId="13">
    <w:abstractNumId w:val="17"/>
  </w:num>
  <w:num w:numId="14">
    <w:abstractNumId w:val="16"/>
  </w:num>
  <w:num w:numId="15">
    <w:abstractNumId w:val="7"/>
  </w:num>
  <w:num w:numId="16">
    <w:abstractNumId w:val="2"/>
  </w:num>
  <w:num w:numId="17">
    <w:abstractNumId w:val="4"/>
  </w:num>
  <w:num w:numId="18">
    <w:abstractNumId w:val="11"/>
  </w:num>
  <w:num w:numId="19">
    <w:abstractNumId w:val="9"/>
  </w:num>
  <w:num w:numId="20">
    <w:abstractNumId w:val="28"/>
  </w:num>
  <w:num w:numId="21">
    <w:abstractNumId w:val="14"/>
  </w:num>
  <w:num w:numId="22">
    <w:abstractNumId w:val="15"/>
  </w:num>
  <w:num w:numId="23">
    <w:abstractNumId w:val="5"/>
  </w:num>
  <w:num w:numId="24">
    <w:abstractNumId w:val="21"/>
  </w:num>
  <w:num w:numId="25">
    <w:abstractNumId w:val="20"/>
  </w:num>
  <w:num w:numId="26">
    <w:abstractNumId w:val="10"/>
  </w:num>
  <w:num w:numId="27">
    <w:abstractNumId w:val="12"/>
  </w:num>
  <w:num w:numId="28">
    <w:abstractNumId w:val="18"/>
  </w:num>
  <w:num w:numId="29">
    <w:abstractNumId w:val="26"/>
  </w:num>
  <w:num w:numId="3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uno St-Aubin">
    <w15:presenceInfo w15:providerId="Windows Live" w15:userId="579868707ff235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8B3"/>
    <w:rsid w:val="000227DF"/>
    <w:rsid w:val="0004168E"/>
    <w:rsid w:val="00051046"/>
    <w:rsid w:val="00075BEB"/>
    <w:rsid w:val="00075CDC"/>
    <w:rsid w:val="000C2E37"/>
    <w:rsid w:val="00110EDD"/>
    <w:rsid w:val="0014371D"/>
    <w:rsid w:val="00165C7F"/>
    <w:rsid w:val="00182307"/>
    <w:rsid w:val="001C4387"/>
    <w:rsid w:val="001C5377"/>
    <w:rsid w:val="002127B7"/>
    <w:rsid w:val="002619B1"/>
    <w:rsid w:val="002738B3"/>
    <w:rsid w:val="00276A89"/>
    <w:rsid w:val="00294805"/>
    <w:rsid w:val="002A0655"/>
    <w:rsid w:val="002B3B9D"/>
    <w:rsid w:val="002C1D80"/>
    <w:rsid w:val="002E0DD5"/>
    <w:rsid w:val="002E171E"/>
    <w:rsid w:val="002E3D0E"/>
    <w:rsid w:val="002E5590"/>
    <w:rsid w:val="00311395"/>
    <w:rsid w:val="003224C8"/>
    <w:rsid w:val="00345CB7"/>
    <w:rsid w:val="0035072F"/>
    <w:rsid w:val="00364809"/>
    <w:rsid w:val="00370D6C"/>
    <w:rsid w:val="003742C4"/>
    <w:rsid w:val="00382A6F"/>
    <w:rsid w:val="003836B8"/>
    <w:rsid w:val="003A248D"/>
    <w:rsid w:val="00440C6F"/>
    <w:rsid w:val="004426BF"/>
    <w:rsid w:val="00442D57"/>
    <w:rsid w:val="00447443"/>
    <w:rsid w:val="0046460D"/>
    <w:rsid w:val="00475BC3"/>
    <w:rsid w:val="00484DC0"/>
    <w:rsid w:val="00492DDB"/>
    <w:rsid w:val="004A6706"/>
    <w:rsid w:val="004D15A7"/>
    <w:rsid w:val="005053D8"/>
    <w:rsid w:val="005137CC"/>
    <w:rsid w:val="00517FAB"/>
    <w:rsid w:val="0053302E"/>
    <w:rsid w:val="00553FBD"/>
    <w:rsid w:val="00563108"/>
    <w:rsid w:val="00566BAB"/>
    <w:rsid w:val="00577B3D"/>
    <w:rsid w:val="005800FC"/>
    <w:rsid w:val="00584CD3"/>
    <w:rsid w:val="005B79F3"/>
    <w:rsid w:val="005D0C6D"/>
    <w:rsid w:val="005D310C"/>
    <w:rsid w:val="005D62C6"/>
    <w:rsid w:val="005E4555"/>
    <w:rsid w:val="00606314"/>
    <w:rsid w:val="006078A2"/>
    <w:rsid w:val="006150F9"/>
    <w:rsid w:val="00676F51"/>
    <w:rsid w:val="00684270"/>
    <w:rsid w:val="006A3078"/>
    <w:rsid w:val="006B18C7"/>
    <w:rsid w:val="006B70DB"/>
    <w:rsid w:val="006F3D30"/>
    <w:rsid w:val="006F503A"/>
    <w:rsid w:val="00712B7C"/>
    <w:rsid w:val="00712FC2"/>
    <w:rsid w:val="007210B1"/>
    <w:rsid w:val="007405C2"/>
    <w:rsid w:val="007A01AF"/>
    <w:rsid w:val="007A0D81"/>
    <w:rsid w:val="007A5071"/>
    <w:rsid w:val="007C667A"/>
    <w:rsid w:val="00802D35"/>
    <w:rsid w:val="00804EAC"/>
    <w:rsid w:val="00812AE4"/>
    <w:rsid w:val="00841556"/>
    <w:rsid w:val="0084223F"/>
    <w:rsid w:val="0085455A"/>
    <w:rsid w:val="008731A6"/>
    <w:rsid w:val="00875FB1"/>
    <w:rsid w:val="008856C8"/>
    <w:rsid w:val="008A4592"/>
    <w:rsid w:val="008F146A"/>
    <w:rsid w:val="009253D6"/>
    <w:rsid w:val="00977BC6"/>
    <w:rsid w:val="00984DAD"/>
    <w:rsid w:val="00993797"/>
    <w:rsid w:val="009A0212"/>
    <w:rsid w:val="009A52E6"/>
    <w:rsid w:val="00A006FB"/>
    <w:rsid w:val="00A05D33"/>
    <w:rsid w:val="00A16447"/>
    <w:rsid w:val="00A16B72"/>
    <w:rsid w:val="00A3625A"/>
    <w:rsid w:val="00A41312"/>
    <w:rsid w:val="00A444D1"/>
    <w:rsid w:val="00A45AE7"/>
    <w:rsid w:val="00A4708F"/>
    <w:rsid w:val="00A66107"/>
    <w:rsid w:val="00A81EFC"/>
    <w:rsid w:val="00A907F5"/>
    <w:rsid w:val="00AB4ADC"/>
    <w:rsid w:val="00AC36A1"/>
    <w:rsid w:val="00AD1DA4"/>
    <w:rsid w:val="00AE78CE"/>
    <w:rsid w:val="00B0772A"/>
    <w:rsid w:val="00B35ADF"/>
    <w:rsid w:val="00B4037D"/>
    <w:rsid w:val="00B51C9A"/>
    <w:rsid w:val="00B67F61"/>
    <w:rsid w:val="00B77B22"/>
    <w:rsid w:val="00BE274A"/>
    <w:rsid w:val="00BE51DC"/>
    <w:rsid w:val="00C5309A"/>
    <w:rsid w:val="00C53666"/>
    <w:rsid w:val="00C71307"/>
    <w:rsid w:val="00C93458"/>
    <w:rsid w:val="00CA5B18"/>
    <w:rsid w:val="00CB171B"/>
    <w:rsid w:val="00CB3162"/>
    <w:rsid w:val="00CC6C9A"/>
    <w:rsid w:val="00CF7E10"/>
    <w:rsid w:val="00D012EF"/>
    <w:rsid w:val="00D05D45"/>
    <w:rsid w:val="00D2163D"/>
    <w:rsid w:val="00D277DB"/>
    <w:rsid w:val="00D36B72"/>
    <w:rsid w:val="00D44B82"/>
    <w:rsid w:val="00DB5537"/>
    <w:rsid w:val="00DD7C4E"/>
    <w:rsid w:val="00E32093"/>
    <w:rsid w:val="00E34245"/>
    <w:rsid w:val="00EC543E"/>
    <w:rsid w:val="00EE0DFA"/>
    <w:rsid w:val="00EF6FB9"/>
    <w:rsid w:val="00F00E84"/>
    <w:rsid w:val="00F142B2"/>
    <w:rsid w:val="00F35699"/>
    <w:rsid w:val="00F509E5"/>
    <w:rsid w:val="00FB1A33"/>
    <w:rsid w:val="00FD0C15"/>
    <w:rsid w:val="00FD6EFF"/>
    <w:rsid w:val="00FD7CBD"/>
    <w:rsid w:val="00FF42CE"/>
    <w:rsid w:val="00FF4A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42132"/>
  <w15:docId w15:val="{38BC5358-EA01-49B5-80BB-82FB465E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0FC"/>
    <w:pPr>
      <w:spacing w:before="240" w:after="240"/>
      <w:jc w:val="both"/>
    </w:pPr>
  </w:style>
  <w:style w:type="paragraph" w:styleId="Heading1">
    <w:name w:val="heading 1"/>
    <w:basedOn w:val="Normal"/>
    <w:next w:val="Normal"/>
    <w:uiPriority w:val="9"/>
    <w:qFormat/>
    <w:rsid w:val="00A006FB"/>
    <w:pPr>
      <w:keepNext/>
      <w:keepLines/>
      <w:spacing w:before="400" w:after="120"/>
      <w:jc w:val="center"/>
      <w:outlineLvl w:val="0"/>
    </w:pPr>
    <w:rPr>
      <w:rFonts w:asciiTheme="majorHAnsi" w:hAnsiTheme="majorHAnsi"/>
      <w:color w:val="17365D" w:themeColor="text2" w:themeShade="BF"/>
      <w:sz w:val="40"/>
      <w:szCs w:val="36"/>
    </w:rPr>
  </w:style>
  <w:style w:type="paragraph" w:styleId="Heading2">
    <w:name w:val="heading 2"/>
    <w:basedOn w:val="Normal"/>
    <w:next w:val="Normal"/>
    <w:link w:val="Heading2Char"/>
    <w:uiPriority w:val="9"/>
    <w:unhideWhenUsed/>
    <w:qFormat/>
    <w:rsid w:val="00A006FB"/>
    <w:pPr>
      <w:keepNext/>
      <w:keepLines/>
      <w:outlineLvl w:val="1"/>
    </w:pPr>
    <w:rPr>
      <w:rFonts w:asciiTheme="majorHAnsi" w:hAnsiTheme="majorHAnsi"/>
      <w:color w:val="365F91" w:themeColor="accent1" w:themeShade="BF"/>
      <w:sz w:val="36"/>
      <w:szCs w:val="28"/>
    </w:rPr>
  </w:style>
  <w:style w:type="paragraph" w:styleId="Heading3">
    <w:name w:val="heading 3"/>
    <w:basedOn w:val="Normal"/>
    <w:next w:val="Normal"/>
    <w:link w:val="Heading3Char"/>
    <w:uiPriority w:val="9"/>
    <w:unhideWhenUsed/>
    <w:qFormat/>
    <w:rsid w:val="00A006FB"/>
    <w:pPr>
      <w:keepNext/>
      <w:keepLines/>
      <w:outlineLvl w:val="2"/>
    </w:pPr>
    <w:rPr>
      <w:rFonts w:asciiTheme="majorHAnsi" w:hAnsiTheme="majorHAnsi"/>
      <w:color w:val="365F91" w:themeColor="accent1" w:themeShade="BF"/>
      <w:sz w:val="32"/>
      <w:szCs w:val="24"/>
    </w:rPr>
  </w:style>
  <w:style w:type="paragraph" w:styleId="Heading4">
    <w:name w:val="heading 4"/>
    <w:basedOn w:val="Normal"/>
    <w:next w:val="Normal"/>
    <w:uiPriority w:val="9"/>
    <w:unhideWhenUsed/>
    <w:qFormat/>
    <w:rsid w:val="00A006FB"/>
    <w:pPr>
      <w:keepNext/>
      <w:keepLines/>
      <w:spacing w:before="280" w:after="80"/>
      <w:outlineLvl w:val="3"/>
    </w:pPr>
    <w:rPr>
      <w:i/>
      <w:color w:val="365F91" w:themeColor="accent1" w:themeShade="BF"/>
      <w:sz w:val="24"/>
      <w:szCs w:val="24"/>
    </w:rPr>
  </w:style>
  <w:style w:type="paragraph" w:styleId="Heading5">
    <w:name w:val="heading 5"/>
    <w:basedOn w:val="Normal"/>
    <w:next w:val="Normal"/>
    <w:uiPriority w:val="9"/>
    <w:semiHidden/>
    <w:unhideWhenUsed/>
    <w:qFormat/>
    <w:pPr>
      <w:keepNext/>
      <w:keepLines/>
      <w:spacing w:after="80"/>
      <w:outlineLvl w:val="4"/>
    </w:pPr>
    <w:rPr>
      <w:color w:val="666666"/>
    </w:rPr>
  </w:style>
  <w:style w:type="paragraph" w:styleId="Heading6">
    <w:name w:val="heading 6"/>
    <w:basedOn w:val="Normal"/>
    <w:next w:val="Normal"/>
    <w:uiPriority w:val="9"/>
    <w:semiHidden/>
    <w:unhideWhenUsed/>
    <w:qFormat/>
    <w:pPr>
      <w:keepNext/>
      <w:keepLines/>
      <w:spacing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536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666"/>
    <w:rPr>
      <w:rFonts w:ascii="Segoe UI" w:hAnsi="Segoe UI" w:cs="Segoe UI"/>
      <w:sz w:val="18"/>
      <w:szCs w:val="18"/>
    </w:rPr>
  </w:style>
  <w:style w:type="paragraph" w:styleId="Caption">
    <w:name w:val="caption"/>
    <w:basedOn w:val="Normal"/>
    <w:next w:val="Normal"/>
    <w:uiPriority w:val="35"/>
    <w:unhideWhenUsed/>
    <w:qFormat/>
    <w:rsid w:val="00A05D33"/>
    <w:pPr>
      <w:spacing w:after="200" w:line="240" w:lineRule="auto"/>
    </w:pPr>
    <w:rPr>
      <w:i/>
      <w:iCs/>
      <w:color w:val="404040" w:themeColor="text1" w:themeTint="BF"/>
      <w:sz w:val="20"/>
      <w:szCs w:val="18"/>
    </w:rPr>
  </w:style>
  <w:style w:type="paragraph" w:styleId="ListParagraph">
    <w:name w:val="List Paragraph"/>
    <w:basedOn w:val="Normal"/>
    <w:uiPriority w:val="34"/>
    <w:qFormat/>
    <w:rsid w:val="00A907F5"/>
    <w:pPr>
      <w:ind w:left="720"/>
      <w:contextualSpacing/>
    </w:pPr>
  </w:style>
  <w:style w:type="paragraph" w:styleId="NoSpacing">
    <w:name w:val="No Spacing"/>
    <w:uiPriority w:val="1"/>
    <w:qFormat/>
    <w:rsid w:val="00A16B72"/>
    <w:pPr>
      <w:spacing w:line="240" w:lineRule="auto"/>
      <w:jc w:val="both"/>
    </w:pPr>
  </w:style>
  <w:style w:type="table" w:styleId="TableGrid">
    <w:name w:val="Table Grid"/>
    <w:basedOn w:val="TableNormal"/>
    <w:uiPriority w:val="39"/>
    <w:rsid w:val="003224C8"/>
    <w:pPr>
      <w:spacing w:line="240" w:lineRule="auto"/>
    </w:pPr>
    <w:rPr>
      <w:rFonts w:asciiTheme="minorHAnsi" w:eastAsiaTheme="minorHAnsi" w:hAnsiTheme="minorHAnsi" w:cstheme="minorBidi"/>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12E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012EF"/>
  </w:style>
  <w:style w:type="paragraph" w:styleId="Footer">
    <w:name w:val="footer"/>
    <w:basedOn w:val="Normal"/>
    <w:link w:val="FooterChar"/>
    <w:uiPriority w:val="99"/>
    <w:unhideWhenUsed/>
    <w:rsid w:val="00D012EF"/>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012EF"/>
  </w:style>
  <w:style w:type="paragraph" w:styleId="TOCHeading">
    <w:name w:val="TOC Heading"/>
    <w:basedOn w:val="Heading1"/>
    <w:next w:val="Normal"/>
    <w:uiPriority w:val="39"/>
    <w:unhideWhenUsed/>
    <w:qFormat/>
    <w:rsid w:val="00D012EF"/>
    <w:pPr>
      <w:spacing w:before="240" w:after="0" w:line="259" w:lineRule="auto"/>
      <w:jc w:val="left"/>
      <w:outlineLvl w:val="9"/>
    </w:pPr>
    <w:rPr>
      <w:rFonts w:eastAsiaTheme="majorEastAsia" w:cstheme="majorBidi"/>
      <w:color w:val="365F91" w:themeColor="accent1" w:themeShade="BF"/>
      <w:sz w:val="32"/>
      <w:szCs w:val="32"/>
      <w:lang w:val="en-US" w:eastAsia="en-US"/>
    </w:rPr>
  </w:style>
  <w:style w:type="paragraph" w:styleId="TOC1">
    <w:name w:val="toc 1"/>
    <w:basedOn w:val="Normal"/>
    <w:next w:val="Normal"/>
    <w:autoRedefine/>
    <w:uiPriority w:val="39"/>
    <w:unhideWhenUsed/>
    <w:rsid w:val="00D012EF"/>
    <w:pPr>
      <w:spacing w:after="100"/>
    </w:pPr>
  </w:style>
  <w:style w:type="paragraph" w:styleId="TOC2">
    <w:name w:val="toc 2"/>
    <w:basedOn w:val="Normal"/>
    <w:next w:val="Normal"/>
    <w:autoRedefine/>
    <w:uiPriority w:val="39"/>
    <w:unhideWhenUsed/>
    <w:rsid w:val="00D012EF"/>
    <w:pPr>
      <w:spacing w:after="100"/>
      <w:ind w:left="220"/>
    </w:pPr>
  </w:style>
  <w:style w:type="paragraph" w:styleId="TOC3">
    <w:name w:val="toc 3"/>
    <w:basedOn w:val="Normal"/>
    <w:next w:val="Normal"/>
    <w:autoRedefine/>
    <w:uiPriority w:val="39"/>
    <w:unhideWhenUsed/>
    <w:rsid w:val="00D012EF"/>
    <w:pPr>
      <w:spacing w:after="100"/>
      <w:ind w:left="440"/>
    </w:pPr>
  </w:style>
  <w:style w:type="character" w:styleId="Hyperlink">
    <w:name w:val="Hyperlink"/>
    <w:basedOn w:val="DefaultParagraphFont"/>
    <w:uiPriority w:val="99"/>
    <w:unhideWhenUsed/>
    <w:rsid w:val="00D012EF"/>
    <w:rPr>
      <w:color w:val="0000FF" w:themeColor="hyperlink"/>
      <w:u w:val="single"/>
    </w:rPr>
  </w:style>
  <w:style w:type="character" w:styleId="UnresolvedMention">
    <w:name w:val="Unresolved Mention"/>
    <w:basedOn w:val="DefaultParagraphFont"/>
    <w:uiPriority w:val="99"/>
    <w:semiHidden/>
    <w:unhideWhenUsed/>
    <w:rsid w:val="0035072F"/>
    <w:rPr>
      <w:color w:val="605E5C"/>
      <w:shd w:val="clear" w:color="auto" w:fill="E1DFDD"/>
    </w:rPr>
  </w:style>
  <w:style w:type="character" w:customStyle="1" w:styleId="Heading2Char">
    <w:name w:val="Heading 2 Char"/>
    <w:basedOn w:val="DefaultParagraphFont"/>
    <w:link w:val="Heading2"/>
    <w:uiPriority w:val="9"/>
    <w:rsid w:val="00475BC3"/>
    <w:rPr>
      <w:rFonts w:asciiTheme="majorHAnsi" w:hAnsiTheme="majorHAnsi"/>
      <w:color w:val="365F91" w:themeColor="accent1" w:themeShade="BF"/>
      <w:sz w:val="36"/>
      <w:szCs w:val="28"/>
    </w:rPr>
  </w:style>
  <w:style w:type="character" w:customStyle="1" w:styleId="Heading3Char">
    <w:name w:val="Heading 3 Char"/>
    <w:basedOn w:val="DefaultParagraphFont"/>
    <w:link w:val="Heading3"/>
    <w:uiPriority w:val="9"/>
    <w:rsid w:val="00E32093"/>
    <w:rPr>
      <w:rFonts w:asciiTheme="majorHAnsi" w:hAnsiTheme="majorHAnsi"/>
      <w:color w:val="365F91" w:themeColor="accent1" w:themeShade="BF"/>
      <w:sz w:val="32"/>
      <w:szCs w:val="24"/>
    </w:rPr>
  </w:style>
  <w:style w:type="character" w:styleId="FollowedHyperlink">
    <w:name w:val="FollowedHyperlink"/>
    <w:basedOn w:val="DefaultParagraphFont"/>
    <w:uiPriority w:val="99"/>
    <w:semiHidden/>
    <w:unhideWhenUsed/>
    <w:rsid w:val="00A81EFC"/>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45CB7"/>
    <w:rPr>
      <w:b/>
      <w:bCs/>
    </w:rPr>
  </w:style>
  <w:style w:type="character" w:customStyle="1" w:styleId="CommentSubjectChar">
    <w:name w:val="Comment Subject Char"/>
    <w:basedOn w:val="CommentTextChar"/>
    <w:link w:val="CommentSubject"/>
    <w:uiPriority w:val="99"/>
    <w:semiHidden/>
    <w:rsid w:val="00345C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62466">
      <w:bodyDiv w:val="1"/>
      <w:marLeft w:val="0"/>
      <w:marRight w:val="0"/>
      <w:marTop w:val="0"/>
      <w:marBottom w:val="0"/>
      <w:divBdr>
        <w:top w:val="none" w:sz="0" w:space="0" w:color="auto"/>
        <w:left w:val="none" w:sz="0" w:space="0" w:color="auto"/>
        <w:bottom w:val="none" w:sz="0" w:space="0" w:color="auto"/>
        <w:right w:val="none" w:sz="0" w:space="0" w:color="auto"/>
      </w:divBdr>
    </w:div>
    <w:div w:id="1425687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image" Target="media/image6.png"/><Relationship Id="rId26" Type="http://schemas.openxmlformats.org/officeDocument/2006/relationships/image" Target="media/image11.png"/><Relationship Id="rId39" Type="http://schemas.openxmlformats.org/officeDocument/2006/relationships/image" Target="media/image23.png"/><Relationship Id="rId3" Type="http://schemas.openxmlformats.org/officeDocument/2006/relationships/styles" Target="styles.xml"/><Relationship Id="rId21" Type="http://schemas.openxmlformats.org/officeDocument/2006/relationships/hyperlink" Target="https://www.freeformatter.com/html-formatter.html" TargetMode="External"/><Relationship Id="rId34" Type="http://schemas.openxmlformats.org/officeDocument/2006/relationships/hyperlink" Target="https://github.com/staubibr/arslab-logs/raw/master/sim.converter.jar" TargetMode="External"/><Relationship Id="rId42" Type="http://schemas.openxmlformats.org/officeDocument/2006/relationships/image" Target="media/image26.png"/><Relationship Id="rId47"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2.png"/><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app.diagrams.net/" TargetMode="External"/><Relationship Id="rId29" Type="http://schemas.openxmlformats.org/officeDocument/2006/relationships/image" Target="media/image14.png"/><Relationship Id="rId41"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hyperlink" Target="https://inkscape.org/" TargetMode="External"/><Relationship Id="rId31" Type="http://schemas.openxmlformats.org/officeDocument/2006/relationships/image" Target="media/image16.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2-3-235-245-192.compute-1.amazonaws.com:8080/devs-viewer/app-simple/" TargetMode="External"/><Relationship Id="rId14" Type="http://schemas.microsoft.com/office/2018/08/relationships/commentsExtensible" Target="commentsExtensible.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19.png"/><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C1F20-5D25-41F1-9323-68FEB8444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26</Pages>
  <Words>4585</Words>
  <Characters>26136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St-Aubin</dc:creator>
  <cp:lastModifiedBy>Bruno St-Aubin</cp:lastModifiedBy>
  <cp:revision>29</cp:revision>
  <cp:lastPrinted>2020-10-15T17:45:00Z</cp:lastPrinted>
  <dcterms:created xsi:type="dcterms:W3CDTF">2020-10-15T17:46:00Z</dcterms:created>
  <dcterms:modified xsi:type="dcterms:W3CDTF">2020-10-15T19:47:00Z</dcterms:modified>
</cp:coreProperties>
</file>